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8087D" w14:textId="77777777" w:rsidR="000970A4" w:rsidRPr="008C6859" w:rsidRDefault="000970A4" w:rsidP="000970A4">
      <w:pPr>
        <w:jc w:val="center"/>
        <w:rPr>
          <w:b/>
        </w:rPr>
      </w:pPr>
      <w:r w:rsidRPr="008C6859">
        <w:rPr>
          <w:b/>
        </w:rPr>
        <w:t>PLATTE RIVER RECOVERY IMPLEMENTATION PROGRAM</w:t>
      </w:r>
    </w:p>
    <w:p w14:paraId="41FA6FEA" w14:textId="1B7EA1A9" w:rsidR="000970A4" w:rsidRPr="008C6859" w:rsidRDefault="000970A4" w:rsidP="000970A4">
      <w:pPr>
        <w:jc w:val="center"/>
        <w:rPr>
          <w:b/>
        </w:rPr>
      </w:pPr>
      <w:r w:rsidRPr="008C6859">
        <w:rPr>
          <w:b/>
        </w:rPr>
        <w:t>Procurement Policy</w:t>
      </w:r>
    </w:p>
    <w:p w14:paraId="640C97B9" w14:textId="53BD2D6B" w:rsidR="00056BAA" w:rsidRPr="008C6859" w:rsidRDefault="00056BAA" w:rsidP="000970A4">
      <w:pPr>
        <w:jc w:val="center"/>
        <w:rPr>
          <w:b/>
        </w:rPr>
      </w:pPr>
      <w:r w:rsidRPr="00B8098B">
        <w:rPr>
          <w:b/>
        </w:rPr>
        <w:t xml:space="preserve">Updated Effective </w:t>
      </w:r>
      <w:del w:id="0" w:author="Diane Wilson" w:date="2021-04-22T13:44:00Z">
        <w:r w:rsidRPr="00B8098B" w:rsidDel="00606503">
          <w:rPr>
            <w:b/>
          </w:rPr>
          <w:delText>April</w:delText>
        </w:r>
      </w:del>
      <w:ins w:id="1" w:author="Diane Wilson" w:date="2021-04-22T13:44:00Z">
        <w:r w:rsidR="00606503">
          <w:rPr>
            <w:b/>
          </w:rPr>
          <w:t>July</w:t>
        </w:r>
      </w:ins>
      <w:r w:rsidRPr="00B8098B">
        <w:rPr>
          <w:b/>
        </w:rPr>
        <w:t xml:space="preserve"> 1, </w:t>
      </w:r>
      <w:proofErr w:type="gramStart"/>
      <w:r w:rsidRPr="00B8098B">
        <w:rPr>
          <w:b/>
        </w:rPr>
        <w:t>2021</w:t>
      </w:r>
      <w:proofErr w:type="gramEnd"/>
    </w:p>
    <w:p w14:paraId="3FA428F1" w14:textId="77777777" w:rsidR="000970A4" w:rsidRPr="0031720D" w:rsidRDefault="000970A4" w:rsidP="000970A4">
      <w:pPr>
        <w:jc w:val="center"/>
      </w:pPr>
    </w:p>
    <w:p w14:paraId="17C38397" w14:textId="77777777" w:rsidR="000970A4" w:rsidRPr="00CE5AD0" w:rsidRDefault="000970A4" w:rsidP="000970A4">
      <w:pPr>
        <w:jc w:val="center"/>
      </w:pPr>
      <w:r w:rsidRPr="0031720D">
        <w:t>Office of the Executive Director</w:t>
      </w:r>
    </w:p>
    <w:p w14:paraId="429BE9C2" w14:textId="77777777" w:rsidR="000970A4" w:rsidRPr="008C6859" w:rsidRDefault="000970A4" w:rsidP="000970A4">
      <w:pPr>
        <w:jc w:val="center"/>
      </w:pPr>
      <w:r w:rsidRPr="008C6859">
        <w:t>Kearney, Nebraska</w:t>
      </w:r>
    </w:p>
    <w:p w14:paraId="72639044" w14:textId="77777777" w:rsidR="000970A4" w:rsidRPr="008C6859" w:rsidRDefault="000970A4" w:rsidP="000970A4"/>
    <w:p w14:paraId="70A263E8" w14:textId="77777777" w:rsidR="00AF1D97" w:rsidRPr="008C6859" w:rsidRDefault="00AF1D97" w:rsidP="006D6323">
      <w:pPr>
        <w:numPr>
          <w:ilvl w:val="0"/>
          <w:numId w:val="5"/>
        </w:numPr>
        <w:jc w:val="both"/>
        <w:rPr>
          <w:b/>
        </w:rPr>
      </w:pPr>
      <w:r w:rsidRPr="008C6859">
        <w:rPr>
          <w:b/>
        </w:rPr>
        <w:t xml:space="preserve"> </w:t>
      </w:r>
      <w:r w:rsidR="000970A4" w:rsidRPr="008C6859">
        <w:rPr>
          <w:b/>
        </w:rPr>
        <w:t>Introduction</w:t>
      </w:r>
    </w:p>
    <w:p w14:paraId="20DFA801" w14:textId="73E8912F" w:rsidR="000970A4" w:rsidRPr="008C6859" w:rsidRDefault="000970A4" w:rsidP="006D6323">
      <w:pPr>
        <w:jc w:val="both"/>
      </w:pPr>
      <w:r w:rsidRPr="008C6859">
        <w:t>This directive establishes policy</w:t>
      </w:r>
      <w:r w:rsidR="00C575AD" w:rsidRPr="008C6859">
        <w:t xml:space="preserve"> regarding procurement and contracting</w:t>
      </w:r>
      <w:r w:rsidRPr="008C6859">
        <w:t xml:space="preserve"> to be applied and overseen by the Executive Director </w:t>
      </w:r>
      <w:r w:rsidR="00CF70E9" w:rsidRPr="008C6859">
        <w:t xml:space="preserve">(ED) </w:t>
      </w:r>
      <w:r w:rsidRPr="008C6859">
        <w:t>and staff</w:t>
      </w:r>
      <w:r w:rsidR="00454069" w:rsidRPr="008C6859">
        <w:t xml:space="preserve"> in co</w:t>
      </w:r>
      <w:r w:rsidR="009D33E9" w:rsidRPr="008C6859">
        <w:t>ordina</w:t>
      </w:r>
      <w:r w:rsidR="00454069" w:rsidRPr="008C6859">
        <w:t>tion with Nebraska Community Foundation (NCF)</w:t>
      </w:r>
      <w:r w:rsidRPr="008C6859">
        <w:t xml:space="preserve">. The policy is intended to provide a </w:t>
      </w:r>
      <w:proofErr w:type="gramStart"/>
      <w:r w:rsidRPr="008C6859">
        <w:t>clearly-defined</w:t>
      </w:r>
      <w:proofErr w:type="gramEnd"/>
      <w:r w:rsidRPr="008C6859">
        <w:t xml:space="preserve"> and efficient process for obtaining the goods, services, and construction required to meet the goals of the Platte River Recovery Implementation Program (Program) while maintaining appropriate oversight from the Governance </w:t>
      </w:r>
      <w:r w:rsidR="00AF1D97" w:rsidRPr="008C6859">
        <w:t>Committee (GC) and Finance Committee (FC)</w:t>
      </w:r>
      <w:r w:rsidRPr="008C6859">
        <w:t xml:space="preserve">. As referenced below, it is intended to ensure sound business practice and compliance with laws and policy of the United States of America and the States of Colorado, Nebraska, and Wyoming. </w:t>
      </w:r>
    </w:p>
    <w:p w14:paraId="3F3CF76B" w14:textId="77777777" w:rsidR="000970A4" w:rsidRPr="008C6859" w:rsidRDefault="000970A4" w:rsidP="006D6323">
      <w:pPr>
        <w:jc w:val="both"/>
      </w:pPr>
    </w:p>
    <w:p w14:paraId="20ECA189" w14:textId="77777777" w:rsidR="00CA48AF" w:rsidRPr="008C6859" w:rsidRDefault="000970A4" w:rsidP="006D6323">
      <w:pPr>
        <w:numPr>
          <w:ilvl w:val="0"/>
          <w:numId w:val="5"/>
        </w:numPr>
        <w:jc w:val="both"/>
        <w:rPr>
          <w:b/>
        </w:rPr>
      </w:pPr>
      <w:r w:rsidRPr="008C6859">
        <w:rPr>
          <w:b/>
        </w:rPr>
        <w:t>Authorities</w:t>
      </w:r>
    </w:p>
    <w:p w14:paraId="0A9632CA" w14:textId="0A0BCA4F" w:rsidR="000970A4" w:rsidRPr="008C6859" w:rsidRDefault="00454069" w:rsidP="00AE7E44">
      <w:pPr>
        <w:jc w:val="both"/>
      </w:pPr>
      <w:r w:rsidRPr="008C6859">
        <w:t xml:space="preserve">A Memorandum of Understanding among the States of Colorado, Nebraska, and Wyoming; Nebraska Community Foundation; and the Bureau of Reclamation, Department of the Interior establishes a </w:t>
      </w:r>
      <w:del w:id="2" w:author="Jason Farnsworth" w:date="2021-04-22T11:42:00Z">
        <w:r>
          <w:delText>financial</w:delText>
        </w:r>
      </w:del>
      <w:ins w:id="3" w:author="Jason Farnsworth" w:date="2021-04-22T11:42:00Z">
        <w:r w:rsidRPr="008C6859">
          <w:t>financ</w:t>
        </w:r>
        <w:r w:rsidR="004379C6">
          <w:t>e</w:t>
        </w:r>
      </w:ins>
      <w:r w:rsidRPr="008C6859">
        <w:t xml:space="preserve"> management and administrative support process for NCF to assist the Program as the Financial Management Entity (</w:t>
      </w:r>
      <w:proofErr w:type="spellStart"/>
      <w:r w:rsidRPr="008C6859">
        <w:t>FME</w:t>
      </w:r>
      <w:proofErr w:type="spellEnd"/>
      <w:r w:rsidRPr="008C6859">
        <w:t>). </w:t>
      </w:r>
      <w:r w:rsidR="000970A4" w:rsidRPr="008C6859">
        <w:t xml:space="preserve">Funds </w:t>
      </w:r>
      <w:r w:rsidRPr="008C6859">
        <w:t xml:space="preserve">for the Program </w:t>
      </w:r>
      <w:r w:rsidR="000970A4" w:rsidRPr="008C6859">
        <w:t xml:space="preserve">are provided </w:t>
      </w:r>
      <w:r w:rsidRPr="008C6859">
        <w:t>by</w:t>
      </w:r>
      <w:r w:rsidR="000970A4" w:rsidRPr="008C6859">
        <w:t xml:space="preserve"> the Department of Interior</w:t>
      </w:r>
      <w:r w:rsidRPr="008C6859">
        <w:t xml:space="preserve"> (pursuant to a cooperative agreement with NCF)</w:t>
      </w:r>
      <w:r w:rsidR="000970A4" w:rsidRPr="008C6859">
        <w:t xml:space="preserve"> and the states of Colorado </w:t>
      </w:r>
      <w:del w:id="4" w:author="Jason Farnsworth" w:date="2021-04-22T11:42:00Z">
        <w:r w:rsidR="000970A4">
          <w:delText>and Wyoming</w:delText>
        </w:r>
        <w:r>
          <w:delText>.</w:delText>
        </w:r>
        <w:r w:rsidR="000970A4">
          <w:delText xml:space="preserve"> Therefore, transactions are subject to regulations established by the </w:delText>
        </w:r>
        <w:r>
          <w:delText xml:space="preserve">federal </w:delText>
        </w:r>
        <w:r w:rsidR="000970A4">
          <w:delText xml:space="preserve">Office of Management and Budget (OMB), the General Services Administration, and laws and regulations established by the States of Colorado, Nebraska, and Wyoming. </w:delText>
        </w:r>
      </w:del>
      <w:ins w:id="5" w:author="Jason Farnsworth" w:date="2021-04-22T11:42:00Z">
        <w:r w:rsidR="000970A4" w:rsidRPr="008C6859">
          <w:t>and Wyoming</w:t>
        </w:r>
        <w:r w:rsidRPr="008C6859">
          <w:t>.</w:t>
        </w:r>
        <w:r w:rsidR="000970A4" w:rsidRPr="008C6859">
          <w:t xml:space="preserve"> </w:t>
        </w:r>
        <w:r w:rsidR="002A277F">
          <w:t>This policy is designed to further the purposes of each jurisdiction’s procurement laws</w:t>
        </w:r>
      </w:ins>
      <w:ins w:id="6" w:author="Diane Wilson" w:date="2021-04-22T13:55:00Z">
        <w:r w:rsidR="000C7AC0">
          <w:t xml:space="preserve"> and to compl</w:t>
        </w:r>
      </w:ins>
      <w:ins w:id="7" w:author="Diane Wilson" w:date="2021-04-22T14:01:00Z">
        <w:r w:rsidR="000C7AC0">
          <w:t>y</w:t>
        </w:r>
      </w:ins>
      <w:ins w:id="8" w:author="Diane Wilson" w:date="2021-04-22T13:55:00Z">
        <w:r w:rsidR="000C7AC0">
          <w:t xml:space="preserve"> with</w:t>
        </w:r>
      </w:ins>
      <w:ins w:id="9" w:author="Diane Wilson" w:date="2021-04-22T13:57:00Z">
        <w:r w:rsidR="000C7AC0">
          <w:t xml:space="preserve"> Title 2</w:t>
        </w:r>
      </w:ins>
      <w:ins w:id="10" w:author="Diane Wilson" w:date="2021-04-22T13:58:00Z">
        <w:r w:rsidR="000C7AC0">
          <w:t xml:space="preserve"> </w:t>
        </w:r>
      </w:ins>
      <w:ins w:id="11" w:author="Diane Wilson" w:date="2021-04-22T13:57:00Z">
        <w:r w:rsidR="000C7AC0">
          <w:t>C</w:t>
        </w:r>
      </w:ins>
      <w:ins w:id="12" w:author="Diane Wilson" w:date="2021-04-22T14:31:00Z">
        <w:r w:rsidR="00E52771">
          <w:t>.F.</w:t>
        </w:r>
      </w:ins>
      <w:ins w:id="13" w:author="Diane Wilson" w:date="2021-04-22T13:57:00Z">
        <w:r w:rsidR="000C7AC0">
          <w:t>R</w:t>
        </w:r>
      </w:ins>
      <w:ins w:id="14" w:author="Diane Wilson" w:date="2021-04-22T14:31:00Z">
        <w:r w:rsidR="00E52771">
          <w:t>. Part 200</w:t>
        </w:r>
      </w:ins>
      <w:ins w:id="15" w:author="Diane Wilson" w:date="2021-04-22T13:58:00Z">
        <w:r w:rsidR="000C7AC0">
          <w:t xml:space="preserve"> Uniform Administrative Requirements, Cost Principles, and Audit Requirements for Federal Aw</w:t>
        </w:r>
      </w:ins>
      <w:ins w:id="16" w:author="Diane Wilson" w:date="2021-04-22T13:59:00Z">
        <w:r w:rsidR="000C7AC0">
          <w:t>ards</w:t>
        </w:r>
      </w:ins>
      <w:ins w:id="17" w:author="Jason Farnsworth" w:date="2021-04-22T11:42:00Z">
        <w:r w:rsidR="002A277F">
          <w:t xml:space="preserve">. </w:t>
        </w:r>
      </w:ins>
    </w:p>
    <w:p w14:paraId="4A826A32" w14:textId="77777777" w:rsidR="000970A4" w:rsidRDefault="000970A4" w:rsidP="006D6323">
      <w:pPr>
        <w:jc w:val="both"/>
        <w:rPr>
          <w:del w:id="18" w:author="Jason Farnsworth" w:date="2021-04-22T11:42:00Z"/>
        </w:rPr>
      </w:pPr>
    </w:p>
    <w:p w14:paraId="0830E89E" w14:textId="77777777" w:rsidR="000970A4" w:rsidRDefault="00454069" w:rsidP="006D6323">
      <w:pPr>
        <w:jc w:val="both"/>
        <w:rPr>
          <w:del w:id="19" w:author="Jason Farnsworth" w:date="2021-04-22T11:42:00Z"/>
        </w:rPr>
      </w:pPr>
      <w:del w:id="20" w:author="Jason Farnsworth" w:date="2021-04-22T11:42:00Z">
        <w:r>
          <w:delText xml:space="preserve">Title 2, Part 200 of the </w:delText>
        </w:r>
        <w:r w:rsidR="00EF7BE0">
          <w:delText>C</w:delText>
        </w:r>
        <w:r>
          <w:delText>ode of Federal Regulations -</w:delText>
        </w:r>
        <w:r w:rsidR="000970A4" w:rsidRPr="00032156">
          <w:delText xml:space="preserve"> Uniform Administrative Requirements</w:delText>
        </w:r>
        <w:r>
          <w:delText>, Cost Principles, and Audit Requirements for Federal Awards</w:delText>
        </w:r>
        <w:r w:rsidR="000970A4">
          <w:delText xml:space="preserve"> provide</w:delText>
        </w:r>
        <w:r>
          <w:delText>s</w:delText>
        </w:r>
        <w:r w:rsidR="000970A4">
          <w:delText xml:space="preserve"> regulations governing </w:delText>
        </w:r>
        <w:r>
          <w:delText>awards of federal funds</w:delText>
        </w:r>
        <w:r w:rsidR="000970A4">
          <w:delText xml:space="preserve">. All applicable documentation is available at </w:delText>
        </w:r>
        <w:r w:rsidR="00F73587">
          <w:fldChar w:fldCharType="begin"/>
        </w:r>
        <w:r w:rsidR="00F73587">
          <w:delInstrText xml:space="preserve"> HYPERLINK "http://www.whitehouse.gov/omb" </w:delInstrText>
        </w:r>
        <w:r w:rsidR="00F73587">
          <w:fldChar w:fldCharType="separate"/>
        </w:r>
        <w:r>
          <w:rPr>
            <w:rStyle w:val="Hyperlink"/>
          </w:rPr>
          <w:delText>www.ecfr.gov</w:delText>
        </w:r>
        <w:r w:rsidR="00F73587">
          <w:rPr>
            <w:rStyle w:val="Hyperlink"/>
          </w:rPr>
          <w:fldChar w:fldCharType="end"/>
        </w:r>
        <w:r w:rsidR="000970A4">
          <w:delText>.</w:delText>
        </w:r>
      </w:del>
    </w:p>
    <w:p w14:paraId="5758B0D1" w14:textId="77777777" w:rsidR="000970A4" w:rsidRDefault="000970A4" w:rsidP="006D6323">
      <w:pPr>
        <w:jc w:val="both"/>
        <w:rPr>
          <w:del w:id="21" w:author="Jason Farnsworth" w:date="2021-04-22T11:42:00Z"/>
        </w:rPr>
      </w:pPr>
    </w:p>
    <w:p w14:paraId="00841D58" w14:textId="77777777" w:rsidR="000970A4" w:rsidRDefault="000970A4" w:rsidP="006D6323">
      <w:pPr>
        <w:jc w:val="both"/>
        <w:rPr>
          <w:del w:id="22" w:author="Jason Farnsworth" w:date="2021-04-22T11:42:00Z"/>
        </w:rPr>
      </w:pPr>
      <w:del w:id="23" w:author="Jason Farnsworth" w:date="2021-04-22T11:42:00Z">
        <w:r>
          <w:delText>Federal Acquisition Regulations (FAR) issued by the General Services Administration apply to acquisitions from for</w:delText>
        </w:r>
        <w:r w:rsidR="00276D36">
          <w:delText>-</w:delText>
        </w:r>
        <w:r>
          <w:delText xml:space="preserve">profit entities. They are available at </w:delText>
        </w:r>
        <w:r w:rsidR="00F73587">
          <w:fldChar w:fldCharType="begin"/>
        </w:r>
        <w:r w:rsidR="00F73587">
          <w:delInstrText xml:space="preserve"> HYPERLINK "http://www.gsa.gov" </w:delInstrText>
        </w:r>
        <w:r w:rsidR="00F73587">
          <w:fldChar w:fldCharType="separate"/>
        </w:r>
        <w:r w:rsidRPr="00C74586">
          <w:rPr>
            <w:rStyle w:val="Hyperlink"/>
          </w:rPr>
          <w:delText>www.gsa.gov</w:delText>
        </w:r>
        <w:r w:rsidR="00F73587">
          <w:rPr>
            <w:rStyle w:val="Hyperlink"/>
          </w:rPr>
          <w:fldChar w:fldCharType="end"/>
        </w:r>
        <w:r>
          <w:delText xml:space="preserve">. </w:delText>
        </w:r>
      </w:del>
    </w:p>
    <w:p w14:paraId="67665D28" w14:textId="77777777" w:rsidR="000970A4" w:rsidRDefault="000970A4" w:rsidP="006D6323">
      <w:pPr>
        <w:jc w:val="both"/>
        <w:rPr>
          <w:del w:id="24" w:author="Jason Farnsworth" w:date="2021-04-22T11:42:00Z"/>
        </w:rPr>
      </w:pPr>
    </w:p>
    <w:p w14:paraId="5D10BD78" w14:textId="77777777" w:rsidR="000970A4" w:rsidRDefault="000970A4" w:rsidP="006D6323">
      <w:pPr>
        <w:jc w:val="both"/>
        <w:rPr>
          <w:del w:id="25" w:author="Jason Farnsworth" w:date="2021-04-22T11:42:00Z"/>
        </w:rPr>
      </w:pPr>
      <w:del w:id="26" w:author="Jason Farnsworth" w:date="2021-04-22T11:42:00Z">
        <w:r>
          <w:delText>The instructions below are intended to incorporate the principles and intent of regulations to the conduct of the Program.</w:delText>
        </w:r>
      </w:del>
    </w:p>
    <w:p w14:paraId="3F2727E1" w14:textId="77777777" w:rsidR="000970A4" w:rsidRPr="008C6859" w:rsidRDefault="000970A4" w:rsidP="006D6323">
      <w:pPr>
        <w:jc w:val="both"/>
      </w:pPr>
    </w:p>
    <w:p w14:paraId="5C31BAED" w14:textId="77777777" w:rsidR="00CA48AF" w:rsidRPr="008C6859" w:rsidRDefault="000970A4" w:rsidP="006D6323">
      <w:pPr>
        <w:numPr>
          <w:ilvl w:val="0"/>
          <w:numId w:val="5"/>
        </w:numPr>
        <w:jc w:val="both"/>
        <w:rPr>
          <w:b/>
        </w:rPr>
      </w:pPr>
      <w:r w:rsidRPr="008C6859">
        <w:rPr>
          <w:b/>
        </w:rPr>
        <w:t>Exceptions</w:t>
      </w:r>
    </w:p>
    <w:p w14:paraId="7ADD0E48" w14:textId="77777777" w:rsidR="000970A4" w:rsidRPr="008C6859" w:rsidRDefault="000970A4" w:rsidP="006D6323">
      <w:pPr>
        <w:jc w:val="both"/>
      </w:pPr>
      <w:r w:rsidRPr="008C6859">
        <w:t>The</w:t>
      </w:r>
      <w:r w:rsidRPr="008C6859">
        <w:rPr>
          <w:b/>
        </w:rPr>
        <w:t xml:space="preserve"> </w:t>
      </w:r>
      <w:r w:rsidRPr="008C6859">
        <w:t>Program document states that land may be acquired through a willing buyer/willing seller process with prices and terms established by negotiation. The procedures provided in this directive do not apply to land acquisition.</w:t>
      </w:r>
    </w:p>
    <w:p w14:paraId="0D79C77C" w14:textId="77777777" w:rsidR="000970A4" w:rsidRPr="008C6859" w:rsidRDefault="000970A4" w:rsidP="006D6323">
      <w:pPr>
        <w:jc w:val="both"/>
      </w:pPr>
    </w:p>
    <w:p w14:paraId="13E6A61C" w14:textId="77777777" w:rsidR="000970A4" w:rsidRPr="008C6859" w:rsidRDefault="000970A4" w:rsidP="006D6323">
      <w:pPr>
        <w:jc w:val="both"/>
      </w:pPr>
      <w:r w:rsidRPr="008C6859">
        <w:t xml:space="preserve">In addition to land, water may be acquired for Program purposes. </w:t>
      </w:r>
      <w:proofErr w:type="gramStart"/>
      <w:r w:rsidRPr="008C6859">
        <w:t>Similar to</w:t>
      </w:r>
      <w:proofErr w:type="gramEnd"/>
      <w:r w:rsidRPr="008C6859">
        <w:t xml:space="preserve"> land, the acquisition of water is to be accomplished through a negotiation process. The procedures provided in this directive do not apply to water acquisition.</w:t>
      </w:r>
    </w:p>
    <w:p w14:paraId="127F2D48" w14:textId="77777777" w:rsidR="000970A4" w:rsidRPr="008C6859" w:rsidRDefault="000970A4" w:rsidP="006D6323">
      <w:pPr>
        <w:jc w:val="both"/>
      </w:pPr>
    </w:p>
    <w:p w14:paraId="33F8E3F8" w14:textId="668C32F1" w:rsidR="000970A4" w:rsidRPr="008C6859" w:rsidRDefault="000970A4" w:rsidP="006D6323">
      <w:pPr>
        <w:jc w:val="both"/>
      </w:pPr>
      <w:r w:rsidRPr="008C6859">
        <w:t xml:space="preserve">Retention of special advisors to the ED of a technical or legal nature is exempt from the </w:t>
      </w:r>
      <w:r w:rsidR="00CC4A63" w:rsidRPr="008C6859">
        <w:t xml:space="preserve">procurement </w:t>
      </w:r>
      <w:r w:rsidRPr="008C6859">
        <w:t>procedures provided in this directive.</w:t>
      </w:r>
      <w:r w:rsidR="00986AD0" w:rsidRPr="008C6859">
        <w:t xml:space="preserve"> Special advisors are not exempt from contracting procedures in this directive.  </w:t>
      </w:r>
    </w:p>
    <w:p w14:paraId="6E4E7F80" w14:textId="77777777" w:rsidR="00CA48AF" w:rsidRPr="008C6859" w:rsidRDefault="00CA48AF" w:rsidP="006D6323">
      <w:pPr>
        <w:jc w:val="both"/>
        <w:rPr>
          <w:b/>
        </w:rPr>
      </w:pPr>
    </w:p>
    <w:p w14:paraId="547E4C9B" w14:textId="77777777" w:rsidR="00CA48AF" w:rsidRPr="008C6859" w:rsidRDefault="000970A4" w:rsidP="006D6323">
      <w:pPr>
        <w:numPr>
          <w:ilvl w:val="0"/>
          <w:numId w:val="5"/>
        </w:numPr>
        <w:jc w:val="both"/>
        <w:rPr>
          <w:b/>
        </w:rPr>
      </w:pPr>
      <w:r w:rsidRPr="008C6859">
        <w:rPr>
          <w:b/>
        </w:rPr>
        <w:t>Full and Open Competition</w:t>
      </w:r>
    </w:p>
    <w:p w14:paraId="0C4DC0EF" w14:textId="66418626" w:rsidR="000970A4" w:rsidRPr="0031720D" w:rsidRDefault="000970A4" w:rsidP="006D6323">
      <w:pPr>
        <w:jc w:val="both"/>
      </w:pPr>
      <w:r w:rsidRPr="008C6859">
        <w:t xml:space="preserve">With rare exceptions, procurement of goods, services, and construction will be the result of a competitive </w:t>
      </w:r>
      <w:r w:rsidR="009012D8" w:rsidRPr="008C6859">
        <w:t>marketplace</w:t>
      </w:r>
      <w:r w:rsidRPr="008C6859">
        <w:t xml:space="preserve">. When goods, services, and construction are obtained in a manner other than a competitive process, a written justification for this deviation will be provided to the </w:t>
      </w:r>
      <w:del w:id="27" w:author="Jason Farnsworth" w:date="2021-04-22T11:42:00Z">
        <w:r>
          <w:delText>Governance Committee</w:delText>
        </w:r>
      </w:del>
      <w:ins w:id="28" w:author="Jason Farnsworth" w:date="2021-04-22T11:42:00Z">
        <w:r w:rsidR="00C56313" w:rsidRPr="008C6859">
          <w:t>GC</w:t>
        </w:r>
      </w:ins>
      <w:r w:rsidRPr="008C6859">
        <w:t xml:space="preserve"> for </w:t>
      </w:r>
      <w:r w:rsidRPr="008C6859">
        <w:lastRenderedPageBreak/>
        <w:t>approval prior to goods, services, or construction procurements being awarded. The justification for non-competitive selection will be based on unique qualification</w:t>
      </w:r>
      <w:r w:rsidRPr="0031720D">
        <w:t>s, special circumstances, or similar conditions.</w:t>
      </w:r>
    </w:p>
    <w:p w14:paraId="1DEF5683" w14:textId="77777777" w:rsidR="000970A4" w:rsidRPr="008C6859" w:rsidRDefault="000970A4" w:rsidP="006D6323">
      <w:pPr>
        <w:jc w:val="both"/>
      </w:pPr>
    </w:p>
    <w:p w14:paraId="01D69039" w14:textId="77777777" w:rsidR="00CA48AF" w:rsidRPr="008C6859" w:rsidRDefault="000970A4" w:rsidP="006D6323">
      <w:pPr>
        <w:numPr>
          <w:ilvl w:val="0"/>
          <w:numId w:val="5"/>
        </w:numPr>
        <w:jc w:val="both"/>
        <w:rPr>
          <w:b/>
        </w:rPr>
      </w:pPr>
      <w:r w:rsidRPr="008C6859">
        <w:rPr>
          <w:b/>
        </w:rPr>
        <w:t xml:space="preserve">Small </w:t>
      </w:r>
      <w:r w:rsidR="009D33E9" w:rsidRPr="008C6859">
        <w:rPr>
          <w:b/>
        </w:rPr>
        <w:t xml:space="preserve">and Minority </w:t>
      </w:r>
      <w:r w:rsidRPr="008C6859">
        <w:rPr>
          <w:b/>
        </w:rPr>
        <w:t>Business</w:t>
      </w:r>
      <w:r w:rsidR="009D33E9" w:rsidRPr="008C6859">
        <w:rPr>
          <w:b/>
        </w:rPr>
        <w:t>es, Women’s Business Enterprises, and Labor Surplus Area Firms</w:t>
      </w:r>
    </w:p>
    <w:p w14:paraId="1F6789C4" w14:textId="77777777" w:rsidR="000970A4" w:rsidRPr="008C6859" w:rsidRDefault="000970A4" w:rsidP="006D6323">
      <w:pPr>
        <w:jc w:val="both"/>
      </w:pPr>
      <w:r w:rsidRPr="008C6859">
        <w:t xml:space="preserve">The </w:t>
      </w:r>
      <w:r w:rsidR="009D33E9" w:rsidRPr="008C6859">
        <w:t>Program is committed to the inclusion of small and minority businesses, women’s businesses, and labor surplus area firms in its procurement practices and will take all necessary affirmative steps to assure that such firms are used, whenever possible.</w:t>
      </w:r>
    </w:p>
    <w:p w14:paraId="621CDA60" w14:textId="77777777" w:rsidR="000970A4" w:rsidRPr="008C6859" w:rsidRDefault="000970A4" w:rsidP="006D6323">
      <w:pPr>
        <w:jc w:val="both"/>
      </w:pPr>
    </w:p>
    <w:p w14:paraId="07F2923C" w14:textId="77777777" w:rsidR="00CA48AF" w:rsidRPr="008C6859" w:rsidRDefault="000970A4" w:rsidP="006D6323">
      <w:pPr>
        <w:numPr>
          <w:ilvl w:val="0"/>
          <w:numId w:val="5"/>
        </w:numPr>
        <w:jc w:val="both"/>
      </w:pPr>
      <w:r w:rsidRPr="008C6859">
        <w:rPr>
          <w:b/>
        </w:rPr>
        <w:t>Conflict of Interest</w:t>
      </w:r>
    </w:p>
    <w:p w14:paraId="7FE0B6D9" w14:textId="77777777" w:rsidR="000970A4" w:rsidRPr="008C6859" w:rsidRDefault="000970A4" w:rsidP="006D6323">
      <w:pPr>
        <w:jc w:val="both"/>
      </w:pPr>
      <w:r w:rsidRPr="008C6859">
        <w:t xml:space="preserve">Offerors on a project will be required to address </w:t>
      </w:r>
      <w:proofErr w:type="gramStart"/>
      <w:r w:rsidRPr="008C6859">
        <w:t>whether or not</w:t>
      </w:r>
      <w:proofErr w:type="gramEnd"/>
      <w:r w:rsidRPr="008C6859">
        <w:t xml:space="preserve"> any potential conflict of interest exists between that project and any of their past or on-going projects, including any projects currently being conducted for the Program.</w:t>
      </w:r>
    </w:p>
    <w:p w14:paraId="6AD3A5BB" w14:textId="77777777" w:rsidR="00954726" w:rsidRPr="008C6859" w:rsidRDefault="00954726" w:rsidP="006D6323">
      <w:pPr>
        <w:jc w:val="both"/>
      </w:pPr>
    </w:p>
    <w:p w14:paraId="5489DD5C" w14:textId="77777777" w:rsidR="00954726" w:rsidRPr="008C6859" w:rsidRDefault="00954726" w:rsidP="006D6323">
      <w:pPr>
        <w:jc w:val="both"/>
        <w:rPr>
          <w:b/>
          <w:bCs/>
        </w:rPr>
      </w:pPr>
      <w:r w:rsidRPr="008C6859">
        <w:rPr>
          <w:b/>
          <w:bCs/>
        </w:rPr>
        <w:t>VII.     Suspension and Debarment</w:t>
      </w:r>
    </w:p>
    <w:p w14:paraId="47FDF7F3" w14:textId="77777777" w:rsidR="00954726" w:rsidRPr="00CE5AD0" w:rsidDel="00B175D4" w:rsidRDefault="00954726" w:rsidP="006D6323">
      <w:pPr>
        <w:pStyle w:val="NoSpacing"/>
        <w:jc w:val="both"/>
        <w:rPr>
          <w:del w:id="29" w:author="Jason Farnsworth" w:date="2021-04-23T10:46:00Z"/>
        </w:rPr>
      </w:pPr>
      <w:r w:rsidRPr="008C6859">
        <w:rPr>
          <w:bCs/>
        </w:rPr>
        <w:t>Prior to entering into a contract or other agreement to procure goods or services in a covered transaction (generally, a transaction expected to equal or exceed $25,000), assurance will be obtained that the contracting entity and its principals are not suspended or debarred from receiving federal funds.  This will be done by one or more of the following processes</w:t>
      </w:r>
      <w:proofErr w:type="gramStart"/>
      <w:r w:rsidRPr="008C6859">
        <w:rPr>
          <w:bCs/>
        </w:rPr>
        <w:t xml:space="preserve">:  </w:t>
      </w:r>
      <w:r w:rsidRPr="008C6859">
        <w:rPr>
          <w:bCs/>
          <w:color w:val="222222"/>
        </w:rPr>
        <w:t>(</w:t>
      </w:r>
      <w:proofErr w:type="gramEnd"/>
      <w:r w:rsidRPr="008C6859">
        <w:rPr>
          <w:bCs/>
          <w:color w:val="222222"/>
        </w:rPr>
        <w:t>1) review of the active and inactive exclusions in </w:t>
      </w:r>
      <w:hyperlink r:id="rId8" w:tgtFrame="_blank" w:history="1">
        <w:r w:rsidRPr="00B8098B">
          <w:rPr>
            <w:rStyle w:val="Hyperlink"/>
            <w:bCs/>
          </w:rPr>
          <w:t>https://www.sam.gov/</w:t>
        </w:r>
      </w:hyperlink>
      <w:r w:rsidRPr="008C6859">
        <w:rPr>
          <w:bCs/>
        </w:rPr>
        <w:t>, (2) collecting a certification from the entity, or (3) adding a clause to the covered tra</w:t>
      </w:r>
      <w:r w:rsidRPr="0031720D">
        <w:rPr>
          <w:bCs/>
        </w:rPr>
        <w:t>nsaction</w:t>
      </w:r>
      <w:r w:rsidR="00831B64" w:rsidRPr="0031720D">
        <w:t>.</w:t>
      </w:r>
    </w:p>
    <w:p w14:paraId="751E03D5" w14:textId="77777777" w:rsidR="000970A4" w:rsidRPr="008C6859" w:rsidRDefault="000970A4" w:rsidP="00E50F79">
      <w:pPr>
        <w:pStyle w:val="NoSpacing"/>
        <w:jc w:val="both"/>
      </w:pPr>
    </w:p>
    <w:p w14:paraId="22E94D8B" w14:textId="77777777" w:rsidR="00AD0059" w:rsidRPr="008C6859" w:rsidRDefault="00AD0059" w:rsidP="006D6323">
      <w:pPr>
        <w:jc w:val="both"/>
      </w:pPr>
    </w:p>
    <w:p w14:paraId="6B509473" w14:textId="6E806B27" w:rsidR="00CB4A1B" w:rsidRPr="008C6859" w:rsidRDefault="00CD5A24" w:rsidP="006D6323">
      <w:pPr>
        <w:numPr>
          <w:ilvl w:val="0"/>
          <w:numId w:val="9"/>
        </w:numPr>
        <w:jc w:val="both"/>
        <w:rPr>
          <w:b/>
        </w:rPr>
      </w:pPr>
      <w:r w:rsidRPr="008C6859">
        <w:rPr>
          <w:b/>
        </w:rPr>
        <w:t xml:space="preserve">Procurement </w:t>
      </w:r>
      <w:r w:rsidR="000970A4" w:rsidRPr="008C6859">
        <w:rPr>
          <w:b/>
        </w:rPr>
        <w:t>Thresholds and Procedures</w:t>
      </w:r>
    </w:p>
    <w:p w14:paraId="0D5C0082" w14:textId="3D6CB0A7" w:rsidR="000970A4" w:rsidRPr="00B8098B" w:rsidRDefault="000970A4" w:rsidP="006D6323">
      <w:pPr>
        <w:jc w:val="both"/>
      </w:pPr>
      <w:r w:rsidRPr="008C6859">
        <w:t xml:space="preserve">Procurement thresholds and general procedures are as follows. </w:t>
      </w:r>
      <w:r w:rsidR="00CD5A24" w:rsidRPr="008C6859">
        <w:t xml:space="preserve">Expenditure </w:t>
      </w:r>
      <w:r w:rsidRPr="008C6859">
        <w:t xml:space="preserve">thresholds reference the intended total </w:t>
      </w:r>
      <w:r w:rsidR="00CD5A24" w:rsidRPr="008C6859">
        <w:t xml:space="preserve">expenditure </w:t>
      </w:r>
      <w:r w:rsidRPr="008C6859">
        <w:t xml:space="preserve">amount over the duration of the </w:t>
      </w:r>
      <w:r w:rsidR="00CD5A24" w:rsidRPr="008C6859">
        <w:t>procurement</w:t>
      </w:r>
      <w:r w:rsidRPr="008C6859">
        <w:t xml:space="preserve">. For example, a </w:t>
      </w:r>
      <w:r w:rsidR="00CD5A24" w:rsidRPr="008C6859">
        <w:t xml:space="preserve">procurement </w:t>
      </w:r>
      <w:r w:rsidRPr="008C6859">
        <w:t xml:space="preserve">that is intended to cover five years at $30,000 per year ($30,000/year x 5 years = $150,000) would be subject to the procedures for </w:t>
      </w:r>
      <w:del w:id="30" w:author="Jason Farnsworth" w:date="2021-04-22T11:42:00Z">
        <w:r>
          <w:delText>a &gt;$</w:delText>
        </w:r>
      </w:del>
      <w:ins w:id="31" w:author="Jason Farnsworth" w:date="2021-04-22T11:42:00Z">
        <w:r w:rsidR="00C56313" w:rsidRPr="008C6859">
          <w:t xml:space="preserve">purchases of </w:t>
        </w:r>
        <w:r w:rsidRPr="008C6859">
          <w:t>$</w:t>
        </w:r>
      </w:ins>
      <w:r w:rsidR="00CF70E9" w:rsidRPr="008C6859">
        <w:t>5</w:t>
      </w:r>
      <w:r w:rsidRPr="008C6859">
        <w:t xml:space="preserve">0,000 </w:t>
      </w:r>
      <w:del w:id="32" w:author="Jason Farnsworth" w:date="2021-04-22T11:42:00Z">
        <w:r>
          <w:delText>threshold</w:delText>
        </w:r>
      </w:del>
      <w:ins w:id="33" w:author="Jason Farnsworth" w:date="2021-04-22T11:42:00Z">
        <w:r w:rsidR="00C56313" w:rsidRPr="008C6859">
          <w:t>or greater</w:t>
        </w:r>
      </w:ins>
      <w:r w:rsidRPr="008C6859">
        <w:t xml:space="preserve">. Further procedural detail </w:t>
      </w:r>
      <w:r w:rsidR="00CC4A63" w:rsidRPr="008C6859">
        <w:t>may</w:t>
      </w:r>
      <w:r w:rsidRPr="008C6859">
        <w:t xml:space="preserve"> be established by the </w:t>
      </w:r>
      <w:del w:id="34" w:author="Jason Farnsworth" w:date="2021-04-22T11:42:00Z">
        <w:r>
          <w:delText>Executive Director</w:delText>
        </w:r>
      </w:del>
      <w:ins w:id="35" w:author="Jason Farnsworth" w:date="2021-04-22T11:42:00Z">
        <w:r w:rsidR="00C56313" w:rsidRPr="008C6859">
          <w:t>ED</w:t>
        </w:r>
      </w:ins>
      <w:r w:rsidRPr="008C6859">
        <w:t>.</w:t>
      </w:r>
    </w:p>
    <w:p w14:paraId="1D8C311A" w14:textId="77777777" w:rsidR="00D5626B" w:rsidRPr="0031720D" w:rsidRDefault="00D5626B" w:rsidP="006D6323">
      <w:pPr>
        <w:jc w:val="both"/>
      </w:pPr>
    </w:p>
    <w:p w14:paraId="26447CED" w14:textId="606E7121" w:rsidR="00D5626B" w:rsidRPr="008C6859" w:rsidRDefault="00D5626B" w:rsidP="006D6323">
      <w:pPr>
        <w:jc w:val="both"/>
      </w:pPr>
      <w:r w:rsidRPr="0031720D">
        <w:t xml:space="preserve">The </w:t>
      </w:r>
      <w:del w:id="36" w:author="Jason Farnsworth" w:date="2021-04-22T11:42:00Z">
        <w:r>
          <w:delText>Executive Director can</w:delText>
        </w:r>
      </w:del>
      <w:ins w:id="37" w:author="Jason Farnsworth" w:date="2021-04-22T11:42:00Z">
        <w:r w:rsidR="00C56313" w:rsidRPr="008C6859">
          <w:t>ED</w:t>
        </w:r>
        <w:r w:rsidRPr="008C6859">
          <w:t xml:space="preserve"> </w:t>
        </w:r>
        <w:r w:rsidR="00C56313" w:rsidRPr="008C6859">
          <w:t>may</w:t>
        </w:r>
      </w:ins>
      <w:r w:rsidR="00C56313" w:rsidRPr="008C6859">
        <w:t xml:space="preserve"> </w:t>
      </w:r>
      <w:r w:rsidRPr="008C6859">
        <w:t xml:space="preserve">solicit proposals for goods, services, or construction costing less than $25,000 without </w:t>
      </w:r>
      <w:r w:rsidR="00AF1D97" w:rsidRPr="008C6859">
        <w:t>FC approval</w:t>
      </w:r>
      <w:r w:rsidRPr="008C6859">
        <w:t xml:space="preserve"> if the costs of t</w:t>
      </w:r>
      <w:r w:rsidR="00AF1D97" w:rsidRPr="008C6859">
        <w:t xml:space="preserve">he goods and services are within the </w:t>
      </w:r>
      <w:r w:rsidRPr="008C6859">
        <w:t>budget approv</w:t>
      </w:r>
      <w:r w:rsidR="00AF1D97" w:rsidRPr="008C6859">
        <w:t>ed by the GC</w:t>
      </w:r>
      <w:r w:rsidRPr="008C6859">
        <w:t xml:space="preserve">. Solicitations for proposals or bids for goods, services, or construction costing $25,000 or more must be approved in accordance with the </w:t>
      </w:r>
      <w:del w:id="38" w:author="Jason Farnsworth" w:date="2021-04-22T11:42:00Z">
        <w:r>
          <w:delText>“Governance Committee</w:delText>
        </w:r>
      </w:del>
      <w:ins w:id="39" w:author="Jason Farnsworth" w:date="2021-04-22T11:42:00Z">
        <w:r w:rsidRPr="008C6859">
          <w:t>GC</w:t>
        </w:r>
      </w:ins>
      <w:r w:rsidRPr="008C6859">
        <w:t xml:space="preserve"> Approval Process for </w:t>
      </w:r>
      <w:r w:rsidR="00644EF5" w:rsidRPr="008C6859">
        <w:t>Procurement</w:t>
      </w:r>
      <w:r w:rsidR="00384C81" w:rsidRPr="008C6859">
        <w:t xml:space="preserve"> </w:t>
      </w:r>
      <w:r w:rsidRPr="008C6859">
        <w:t>specified herein.</w:t>
      </w:r>
    </w:p>
    <w:p w14:paraId="2C7958B4" w14:textId="77777777" w:rsidR="000970A4" w:rsidRPr="008C6859" w:rsidRDefault="000970A4" w:rsidP="006D6323">
      <w:pPr>
        <w:jc w:val="both"/>
        <w:rPr>
          <w:b/>
        </w:rPr>
      </w:pPr>
    </w:p>
    <w:p w14:paraId="464CCB9B" w14:textId="25226098" w:rsidR="000970A4" w:rsidRPr="008C6859" w:rsidRDefault="000970A4" w:rsidP="006D6323">
      <w:pPr>
        <w:ind w:left="720"/>
        <w:jc w:val="both"/>
      </w:pPr>
      <w:r w:rsidRPr="008C6859">
        <w:rPr>
          <w:b/>
        </w:rPr>
        <w:t xml:space="preserve">All Thresholds: </w:t>
      </w:r>
      <w:r w:rsidRPr="008C6859">
        <w:t xml:space="preserve">Authorization of budgets </w:t>
      </w:r>
      <w:r w:rsidR="00AF1D97" w:rsidRPr="008C6859">
        <w:t xml:space="preserve">lies with the FC and the GC </w:t>
      </w:r>
      <w:r w:rsidRPr="008C6859">
        <w:t xml:space="preserve">as described in the Program Document and summarized subsequently in this document. Authority and responsibility for procurements contained within an authorized budget rests with the </w:t>
      </w:r>
      <w:del w:id="40" w:author="Jason Farnsworth" w:date="2021-04-22T11:42:00Z">
        <w:r>
          <w:delText>Executive Director.</w:delText>
        </w:r>
      </w:del>
      <w:ins w:id="41" w:author="Jason Farnsworth" w:date="2021-04-22T11:42:00Z">
        <w:r w:rsidR="00C56313" w:rsidRPr="008C6859">
          <w:t>ED</w:t>
        </w:r>
        <w:r w:rsidRPr="008C6859">
          <w:t>.</w:t>
        </w:r>
      </w:ins>
      <w:r w:rsidRPr="008C6859">
        <w:t xml:space="preserve">  Input from various Program Committees will be solicited as described below or as otherwise deemed appropriate by the ED. In addition to the monetary thresholds described below, guidance from the </w:t>
      </w:r>
      <w:del w:id="42" w:author="Jason Farnsworth" w:date="2021-04-22T11:42:00Z">
        <w:r>
          <w:delText>Governance Committee</w:delText>
        </w:r>
      </w:del>
      <w:ins w:id="43" w:author="Jason Farnsworth" w:date="2021-04-22T11:42:00Z">
        <w:r w:rsidR="00C56313" w:rsidRPr="008C6859">
          <w:t>GC</w:t>
        </w:r>
      </w:ins>
      <w:r w:rsidRPr="008C6859">
        <w:t xml:space="preserve"> pertaining to requests in areas of </w:t>
      </w:r>
      <w:proofErr w:type="gramStart"/>
      <w:r w:rsidRPr="008C6859">
        <w:t>particular sensitivity</w:t>
      </w:r>
      <w:proofErr w:type="gramEnd"/>
      <w:r w:rsidRPr="008C6859">
        <w:t xml:space="preserve"> may result in variances from the procedures described. </w:t>
      </w:r>
      <w:r w:rsidR="0078724D" w:rsidRPr="008C6859">
        <w:t>P</w:t>
      </w:r>
      <w:r w:rsidRPr="008C6859">
        <w:t xml:space="preserve">ersonnel directly reporting to the ED </w:t>
      </w:r>
      <w:r w:rsidR="0078724D" w:rsidRPr="008C6859">
        <w:t xml:space="preserve">are authorized to make </w:t>
      </w:r>
      <w:r w:rsidRPr="008C6859">
        <w:t xml:space="preserve">acquisitions </w:t>
      </w:r>
      <w:ins w:id="44" w:author="Jason Farnsworth" w:date="2021-04-22T11:42:00Z">
        <w:r w:rsidR="0052174B">
          <w:t xml:space="preserve">of </w:t>
        </w:r>
      </w:ins>
      <w:r w:rsidRPr="008C6859">
        <w:t>less than $</w:t>
      </w:r>
      <w:r w:rsidR="0078724D" w:rsidRPr="008C6859">
        <w:t>10</w:t>
      </w:r>
      <w:r w:rsidRPr="008C6859">
        <w:t>,000. Personnel so authorized may not disburse more than $</w:t>
      </w:r>
      <w:r w:rsidR="003F5A54" w:rsidRPr="008C6859">
        <w:t>10</w:t>
      </w:r>
      <w:r w:rsidRPr="008C6859">
        <w:t>,000 to any one entity in a single year.</w:t>
      </w:r>
    </w:p>
    <w:p w14:paraId="0B2BC776" w14:textId="47FABA79" w:rsidR="000970A4" w:rsidRPr="008C6859" w:rsidDel="006162E4" w:rsidRDefault="006162E4" w:rsidP="006D6323">
      <w:pPr>
        <w:jc w:val="both"/>
        <w:rPr>
          <w:del w:id="45" w:author="Jason Farnsworth" w:date="2021-04-23T13:29:00Z"/>
        </w:rPr>
      </w:pPr>
      <w:ins w:id="46" w:author="Jason Farnsworth" w:date="2021-04-23T13:29:00Z">
        <w:r>
          <w:rPr>
            <w:b/>
          </w:rPr>
          <w:lastRenderedPageBreak/>
          <w:tab/>
        </w:r>
      </w:ins>
    </w:p>
    <w:p w14:paraId="339C0AAB" w14:textId="32E06569" w:rsidR="000970A4" w:rsidRPr="008C6859" w:rsidRDefault="000970A4" w:rsidP="00E50F79">
      <w:pPr>
        <w:jc w:val="both"/>
        <w:rPr>
          <w:b/>
        </w:rPr>
      </w:pPr>
      <w:del w:id="47" w:author="Jason Farnsworth" w:date="2021-04-22T11:42:00Z">
        <w:r w:rsidRPr="00BF2F4B">
          <w:rPr>
            <w:b/>
          </w:rPr>
          <w:delText>&lt;</w:delText>
        </w:r>
      </w:del>
      <w:ins w:id="48" w:author="Jason Farnsworth" w:date="2021-04-22T11:42:00Z">
        <w:r w:rsidR="001C00B2" w:rsidRPr="008C6859">
          <w:rPr>
            <w:b/>
          </w:rPr>
          <w:t>Less than</w:t>
        </w:r>
      </w:ins>
      <w:r w:rsidR="001C00B2" w:rsidRPr="008C6859">
        <w:rPr>
          <w:b/>
        </w:rPr>
        <w:t xml:space="preserve"> </w:t>
      </w:r>
      <w:r w:rsidRPr="008C6859">
        <w:rPr>
          <w:b/>
        </w:rPr>
        <w:t>$10,000</w:t>
      </w:r>
      <w:ins w:id="49" w:author="Jason Farnsworth" w:date="2021-04-22T11:42:00Z">
        <w:r w:rsidR="0052174B">
          <w:rPr>
            <w:b/>
          </w:rPr>
          <w:t>:</w:t>
        </w:r>
      </w:ins>
      <w:r w:rsidRPr="008C6859">
        <w:rPr>
          <w:b/>
        </w:rPr>
        <w:t xml:space="preserve"> </w:t>
      </w:r>
    </w:p>
    <w:p w14:paraId="045213B9" w14:textId="3AFE2788" w:rsidR="000970A4" w:rsidRPr="008C6859" w:rsidRDefault="000970A4" w:rsidP="006D6323">
      <w:pPr>
        <w:numPr>
          <w:ilvl w:val="0"/>
          <w:numId w:val="3"/>
        </w:numPr>
        <w:jc w:val="both"/>
      </w:pPr>
      <w:r w:rsidRPr="008C6859">
        <w:t>Need for proposed item or service is documented</w:t>
      </w:r>
      <w:r w:rsidR="00644EF5" w:rsidRPr="008C6859">
        <w:t>.</w:t>
      </w:r>
    </w:p>
    <w:p w14:paraId="5BCB4C43" w14:textId="2B1D6C82" w:rsidR="000970A4" w:rsidRPr="008C6859" w:rsidRDefault="0078724D" w:rsidP="006D6323">
      <w:pPr>
        <w:numPr>
          <w:ilvl w:val="0"/>
          <w:numId w:val="3"/>
        </w:numPr>
        <w:jc w:val="both"/>
      </w:pPr>
      <w:r w:rsidRPr="008C6859">
        <w:t xml:space="preserve">Quotes </w:t>
      </w:r>
      <w:r w:rsidR="000970A4" w:rsidRPr="008C6859">
        <w:t>will be acquired by phone or in writing.</w:t>
      </w:r>
    </w:p>
    <w:p w14:paraId="21399F0D" w14:textId="77777777" w:rsidR="000970A4" w:rsidRPr="008C6859" w:rsidRDefault="000970A4" w:rsidP="006D6323">
      <w:pPr>
        <w:numPr>
          <w:ilvl w:val="0"/>
          <w:numId w:val="3"/>
        </w:numPr>
        <w:jc w:val="both"/>
      </w:pPr>
      <w:r w:rsidRPr="008C6859">
        <w:t>Award may be to low quote or most qualified providing the best value.</w:t>
      </w:r>
    </w:p>
    <w:p w14:paraId="3A97811A" w14:textId="77777777" w:rsidR="004652D3" w:rsidRPr="008C6859" w:rsidRDefault="004652D3" w:rsidP="006D6323">
      <w:pPr>
        <w:jc w:val="both"/>
      </w:pPr>
    </w:p>
    <w:p w14:paraId="614091F1" w14:textId="29145300" w:rsidR="000970A4" w:rsidRPr="008C6859" w:rsidRDefault="000970A4" w:rsidP="006D6323">
      <w:pPr>
        <w:ind w:firstLine="720"/>
        <w:jc w:val="both"/>
      </w:pPr>
      <w:del w:id="50" w:author="Jason Farnsworth" w:date="2021-04-22T11:42:00Z">
        <w:r w:rsidRPr="00317DBE">
          <w:rPr>
            <w:b/>
          </w:rPr>
          <w:delText>=</w:delText>
        </w:r>
        <w:r>
          <w:rPr>
            <w:b/>
          </w:rPr>
          <w:delText xml:space="preserve">&gt; </w:delText>
        </w:r>
      </w:del>
      <w:r w:rsidRPr="008C6859">
        <w:rPr>
          <w:b/>
        </w:rPr>
        <w:t xml:space="preserve">$10,000 </w:t>
      </w:r>
      <w:del w:id="51" w:author="Jason Farnsworth" w:date="2021-04-22T11:42:00Z">
        <w:r w:rsidRPr="00317DBE">
          <w:rPr>
            <w:b/>
          </w:rPr>
          <w:delText>and &lt;</w:delText>
        </w:r>
      </w:del>
      <w:ins w:id="52" w:author="Jason Farnsworth" w:date="2021-04-22T11:42:00Z">
        <w:r w:rsidR="001C00B2" w:rsidRPr="008C6859">
          <w:rPr>
            <w:b/>
          </w:rPr>
          <w:t>or greater, but less than</w:t>
        </w:r>
      </w:ins>
      <w:r w:rsidRPr="008C6859">
        <w:rPr>
          <w:b/>
        </w:rPr>
        <w:t xml:space="preserve"> $25,000: </w:t>
      </w:r>
    </w:p>
    <w:p w14:paraId="052BC00B" w14:textId="77777777" w:rsidR="000970A4" w:rsidRPr="008C6859" w:rsidRDefault="000970A4" w:rsidP="006D6323">
      <w:pPr>
        <w:numPr>
          <w:ilvl w:val="0"/>
          <w:numId w:val="1"/>
        </w:numPr>
        <w:jc w:val="both"/>
      </w:pPr>
      <w:r w:rsidRPr="008C6859">
        <w:t>Need for proposed item or service is documented.</w:t>
      </w:r>
    </w:p>
    <w:p w14:paraId="7A731247" w14:textId="0BC0DE13" w:rsidR="000970A4" w:rsidRPr="008C6859" w:rsidRDefault="000970A4" w:rsidP="006D6323">
      <w:pPr>
        <w:numPr>
          <w:ilvl w:val="0"/>
          <w:numId w:val="1"/>
        </w:numPr>
        <w:jc w:val="both"/>
      </w:pPr>
      <w:r w:rsidRPr="008C6859">
        <w:t xml:space="preserve">Requirement will be advertised on Program </w:t>
      </w:r>
      <w:del w:id="53" w:author="Jason Farnsworth" w:date="2021-04-22T11:42:00Z">
        <w:r w:rsidR="002D1EBD">
          <w:delText>w</w:delText>
        </w:r>
        <w:r>
          <w:delText>eb site</w:delText>
        </w:r>
      </w:del>
      <w:ins w:id="54" w:author="Jason Farnsworth" w:date="2021-04-22T11:42:00Z">
        <w:r w:rsidR="002D1EBD" w:rsidRPr="008C6859">
          <w:t>w</w:t>
        </w:r>
        <w:r w:rsidRPr="008C6859">
          <w:t>ebsite</w:t>
        </w:r>
      </w:ins>
      <w:r w:rsidRPr="008C6859">
        <w:t xml:space="preserve"> for five business days.</w:t>
      </w:r>
    </w:p>
    <w:p w14:paraId="2B91150C" w14:textId="77777777" w:rsidR="000970A4" w:rsidRPr="008C6859" w:rsidRDefault="000970A4" w:rsidP="006D6323">
      <w:pPr>
        <w:numPr>
          <w:ilvl w:val="0"/>
          <w:numId w:val="1"/>
        </w:numPr>
        <w:jc w:val="both"/>
      </w:pPr>
      <w:r w:rsidRPr="008C6859">
        <w:t>Quotes will be provided in writing by providers.</w:t>
      </w:r>
    </w:p>
    <w:p w14:paraId="77E12C85" w14:textId="77777777" w:rsidR="000970A4" w:rsidRPr="008C6859" w:rsidRDefault="000970A4" w:rsidP="006D6323">
      <w:pPr>
        <w:numPr>
          <w:ilvl w:val="0"/>
          <w:numId w:val="1"/>
        </w:numPr>
        <w:jc w:val="both"/>
      </w:pPr>
      <w:r w:rsidRPr="008C6859">
        <w:t xml:space="preserve">Award </w:t>
      </w:r>
      <w:r w:rsidR="007D6C32" w:rsidRPr="008C6859">
        <w:t xml:space="preserve">may </w:t>
      </w:r>
      <w:r w:rsidR="000F2309" w:rsidRPr="008C6859">
        <w:t>be to</w:t>
      </w:r>
      <w:r w:rsidRPr="008C6859">
        <w:t xml:space="preserve"> the low quote </w:t>
      </w:r>
      <w:r w:rsidR="000F2309" w:rsidRPr="008C6859">
        <w:t>or most</w:t>
      </w:r>
      <w:r w:rsidRPr="008C6859">
        <w:t xml:space="preserve"> qualified providing the best value.</w:t>
      </w:r>
    </w:p>
    <w:p w14:paraId="1475EF3E" w14:textId="77777777" w:rsidR="000970A4" w:rsidRPr="008C6859" w:rsidRDefault="000970A4" w:rsidP="006D6323">
      <w:pPr>
        <w:jc w:val="both"/>
      </w:pPr>
    </w:p>
    <w:p w14:paraId="0B67D9FE" w14:textId="01C6036B" w:rsidR="000970A4" w:rsidRPr="008C6859" w:rsidRDefault="000970A4" w:rsidP="006D6323">
      <w:pPr>
        <w:ind w:firstLine="720"/>
        <w:jc w:val="both"/>
      </w:pPr>
      <w:del w:id="55" w:author="Jason Farnsworth" w:date="2021-04-22T11:42:00Z">
        <w:r>
          <w:rPr>
            <w:b/>
          </w:rPr>
          <w:delText xml:space="preserve">&gt;= </w:delText>
        </w:r>
      </w:del>
      <w:r w:rsidRPr="008C6859">
        <w:rPr>
          <w:b/>
        </w:rPr>
        <w:t xml:space="preserve">$25,000 </w:t>
      </w:r>
      <w:del w:id="56" w:author="Jason Farnsworth" w:date="2021-04-22T11:42:00Z">
        <w:r>
          <w:rPr>
            <w:b/>
          </w:rPr>
          <w:delText>and &lt;=</w:delText>
        </w:r>
      </w:del>
      <w:ins w:id="57" w:author="Jason Farnsworth" w:date="2021-04-22T11:42:00Z">
        <w:r w:rsidR="001C00B2" w:rsidRPr="008C6859">
          <w:rPr>
            <w:b/>
          </w:rPr>
          <w:t>or greater, but less than</w:t>
        </w:r>
      </w:ins>
      <w:r w:rsidRPr="008C6859">
        <w:rPr>
          <w:b/>
        </w:rPr>
        <w:t xml:space="preserve"> $50,000: </w:t>
      </w:r>
    </w:p>
    <w:p w14:paraId="2A22AF28" w14:textId="77777777" w:rsidR="000970A4" w:rsidRPr="008C6859" w:rsidRDefault="000970A4" w:rsidP="006D6323">
      <w:pPr>
        <w:numPr>
          <w:ilvl w:val="0"/>
          <w:numId w:val="1"/>
        </w:numPr>
        <w:jc w:val="both"/>
      </w:pPr>
      <w:r w:rsidRPr="008C6859">
        <w:t xml:space="preserve">Requirement is documented in detail – specifications, units, delivery schedule, level of expertise, qualifications of personnel, and other specific requirements are clearly defined. </w:t>
      </w:r>
    </w:p>
    <w:p w14:paraId="0FA648C2" w14:textId="37AC5125" w:rsidR="000970A4" w:rsidRPr="008C6859" w:rsidRDefault="000970A4" w:rsidP="006D6323">
      <w:pPr>
        <w:numPr>
          <w:ilvl w:val="0"/>
          <w:numId w:val="1"/>
        </w:numPr>
        <w:jc w:val="both"/>
      </w:pPr>
      <w:r w:rsidRPr="008C6859">
        <w:t xml:space="preserve">Requirement will be advertised on Program </w:t>
      </w:r>
      <w:r w:rsidR="003F5A54" w:rsidRPr="008C6859">
        <w:t>w</w:t>
      </w:r>
      <w:r w:rsidRPr="008C6859">
        <w:t>ebsite for a minimum of 15 days and a maximum of 30 days, based on discretion of ED. Notice of requirements may also be advertised in regional and/or local newspapers, based on discretion of ED, for up to three days with initial publication at least two weeks prior to offer closing date.</w:t>
      </w:r>
    </w:p>
    <w:p w14:paraId="7941E8EE" w14:textId="77777777" w:rsidR="000970A4" w:rsidRPr="008C6859" w:rsidRDefault="000970A4" w:rsidP="006D6323">
      <w:pPr>
        <w:numPr>
          <w:ilvl w:val="0"/>
          <w:numId w:val="1"/>
        </w:numPr>
        <w:jc w:val="both"/>
      </w:pPr>
      <w:r w:rsidRPr="008C6859">
        <w:t xml:space="preserve">Quotes, bid packages, or proposals to be provided in writing as requested. </w:t>
      </w:r>
    </w:p>
    <w:p w14:paraId="7091E3FA" w14:textId="77777777" w:rsidR="000970A4" w:rsidRPr="008C6859" w:rsidRDefault="000970A4" w:rsidP="006D6323">
      <w:pPr>
        <w:numPr>
          <w:ilvl w:val="0"/>
          <w:numId w:val="1"/>
        </w:numPr>
        <w:jc w:val="both"/>
      </w:pPr>
      <w:r w:rsidRPr="008C6859">
        <w:t>Pre-offer meeting may be held up to one week prior to offer closing date.</w:t>
      </w:r>
    </w:p>
    <w:p w14:paraId="27E3CEDB" w14:textId="77777777" w:rsidR="000970A4" w:rsidRPr="008C6859" w:rsidRDefault="000970A4" w:rsidP="006D6323">
      <w:pPr>
        <w:numPr>
          <w:ilvl w:val="0"/>
          <w:numId w:val="1"/>
        </w:numPr>
        <w:jc w:val="both"/>
      </w:pPr>
      <w:r w:rsidRPr="008C6859">
        <w:t>Submittals will be reviewed for determination of responsiveness and acceptability.</w:t>
      </w:r>
    </w:p>
    <w:p w14:paraId="698363B9" w14:textId="77777777" w:rsidR="000970A4" w:rsidRPr="008C6859" w:rsidRDefault="000970A4" w:rsidP="006D6323">
      <w:pPr>
        <w:numPr>
          <w:ilvl w:val="0"/>
          <w:numId w:val="1"/>
        </w:numPr>
        <w:jc w:val="both"/>
      </w:pPr>
      <w:r w:rsidRPr="008C6859">
        <w:t>In the case of proposals:</w:t>
      </w:r>
    </w:p>
    <w:p w14:paraId="7095AAF0" w14:textId="0B162F84" w:rsidR="000970A4" w:rsidRPr="008C6859" w:rsidRDefault="000970A4" w:rsidP="006D6323">
      <w:pPr>
        <w:numPr>
          <w:ilvl w:val="1"/>
          <w:numId w:val="1"/>
        </w:numPr>
        <w:jc w:val="both"/>
      </w:pPr>
      <w:r w:rsidRPr="008C6859">
        <w:t xml:space="preserve">Offers will be reviewed and where necessary, ranked by three or more subject matter experts. The selection of the subject matter experts will be based on knowledge and expertise of the project at issue. The panel of subject matter experts will be assembled with input from the appropriate Program </w:t>
      </w:r>
      <w:del w:id="58" w:author="Jason Farnsworth" w:date="2021-04-22T11:42:00Z">
        <w:r>
          <w:delText>Committees</w:delText>
        </w:r>
      </w:del>
      <w:ins w:id="59" w:author="Jason Farnsworth" w:date="2021-04-22T11:42:00Z">
        <w:r w:rsidR="00F55C2A">
          <w:t>c</w:t>
        </w:r>
        <w:r w:rsidR="00F55C2A" w:rsidRPr="008C6859">
          <w:t>ommittees</w:t>
        </w:r>
      </w:ins>
      <w:r w:rsidRPr="008C6859">
        <w:t xml:space="preserve">. The </w:t>
      </w:r>
      <w:del w:id="60" w:author="Jason Farnsworth" w:date="2021-04-22T11:42:00Z">
        <w:r>
          <w:delText>Governance Committee</w:delText>
        </w:r>
      </w:del>
      <w:ins w:id="61" w:author="Jason Farnsworth" w:date="2021-04-22T11:42:00Z">
        <w:r w:rsidR="00C56313" w:rsidRPr="008C6859">
          <w:t>GC</w:t>
        </w:r>
      </w:ins>
      <w:r w:rsidRPr="008C6859">
        <w:t xml:space="preserve"> will always be solicited for input on the composition of the panel proposed.</w:t>
      </w:r>
    </w:p>
    <w:p w14:paraId="38CBA742" w14:textId="77777777" w:rsidR="000970A4" w:rsidRPr="008C6859" w:rsidRDefault="000970A4" w:rsidP="006D6323">
      <w:pPr>
        <w:numPr>
          <w:ilvl w:val="1"/>
          <w:numId w:val="1"/>
        </w:numPr>
        <w:jc w:val="both"/>
      </w:pPr>
      <w:r w:rsidRPr="008C6859">
        <w:t>An interview of the offerors with the subject matter experts and ED may or may not be required, as determined by the subject matter experts and the ED.</w:t>
      </w:r>
    </w:p>
    <w:p w14:paraId="77DC625E" w14:textId="77777777" w:rsidR="000970A4" w:rsidRPr="008C6859" w:rsidRDefault="000970A4" w:rsidP="006D6323">
      <w:pPr>
        <w:numPr>
          <w:ilvl w:val="1"/>
          <w:numId w:val="1"/>
        </w:numPr>
        <w:jc w:val="both"/>
      </w:pPr>
      <w:r w:rsidRPr="008C6859">
        <w:t xml:space="preserve">Award is to highest ranking offer where consideration may be given to fee as part of the selection process. Negotiation of scope and fee will occur </w:t>
      </w:r>
      <w:proofErr w:type="gramStart"/>
      <w:r w:rsidRPr="008C6859">
        <w:t>subsequent to</w:t>
      </w:r>
      <w:proofErr w:type="gramEnd"/>
      <w:r w:rsidRPr="008C6859">
        <w:t xml:space="preserve"> selection.</w:t>
      </w:r>
    </w:p>
    <w:p w14:paraId="5CB6B6B8" w14:textId="77777777" w:rsidR="000970A4" w:rsidRPr="008C6859" w:rsidRDefault="000970A4" w:rsidP="006D6323">
      <w:pPr>
        <w:numPr>
          <w:ilvl w:val="0"/>
          <w:numId w:val="1"/>
        </w:numPr>
        <w:jc w:val="both"/>
        <w:rPr>
          <w:b/>
        </w:rPr>
      </w:pPr>
      <w:r w:rsidRPr="008C6859">
        <w:t>In the case of a bid or quote:</w:t>
      </w:r>
    </w:p>
    <w:p w14:paraId="688C935F" w14:textId="77777777" w:rsidR="000970A4" w:rsidRPr="008C6859" w:rsidRDefault="000970A4" w:rsidP="006D6323">
      <w:pPr>
        <w:numPr>
          <w:ilvl w:val="1"/>
          <w:numId w:val="1"/>
        </w:numPr>
        <w:jc w:val="both"/>
        <w:rPr>
          <w:b/>
        </w:rPr>
      </w:pPr>
      <w:r w:rsidRPr="008C6859">
        <w:t>A public bid opening will be held.</w:t>
      </w:r>
    </w:p>
    <w:p w14:paraId="73FE9E3E" w14:textId="77777777" w:rsidR="000970A4" w:rsidRPr="008C6859" w:rsidRDefault="000970A4" w:rsidP="006D6323">
      <w:pPr>
        <w:numPr>
          <w:ilvl w:val="1"/>
          <w:numId w:val="1"/>
        </w:numPr>
        <w:jc w:val="both"/>
        <w:rPr>
          <w:b/>
        </w:rPr>
      </w:pPr>
      <w:r w:rsidRPr="008C6859">
        <w:t>Award is to lowest cost bidder who can meet the requirements of the bid solicitation.</w:t>
      </w:r>
    </w:p>
    <w:p w14:paraId="0A099E99" w14:textId="77777777" w:rsidR="004652D3" w:rsidRPr="008C6859" w:rsidRDefault="004652D3" w:rsidP="006D6323">
      <w:pPr>
        <w:jc w:val="both"/>
        <w:rPr>
          <w:b/>
        </w:rPr>
      </w:pPr>
    </w:p>
    <w:p w14:paraId="22513250" w14:textId="77777777" w:rsidR="00B175D4" w:rsidRDefault="00B175D4">
      <w:pPr>
        <w:rPr>
          <w:ins w:id="62" w:author="Jason Farnsworth" w:date="2021-04-23T10:46:00Z"/>
          <w:b/>
        </w:rPr>
      </w:pPr>
      <w:ins w:id="63" w:author="Jason Farnsworth" w:date="2021-04-23T10:46:00Z">
        <w:r>
          <w:rPr>
            <w:b/>
          </w:rPr>
          <w:br w:type="page"/>
        </w:r>
      </w:ins>
    </w:p>
    <w:p w14:paraId="2E16009E" w14:textId="225141AC" w:rsidR="000970A4" w:rsidRPr="008C6859" w:rsidRDefault="000970A4" w:rsidP="006D6323">
      <w:pPr>
        <w:ind w:firstLine="720"/>
        <w:jc w:val="both"/>
        <w:rPr>
          <w:b/>
        </w:rPr>
      </w:pPr>
      <w:del w:id="64" w:author="Jason Farnsworth" w:date="2021-04-22T11:42:00Z">
        <w:r w:rsidRPr="008F3FCA">
          <w:rPr>
            <w:b/>
          </w:rPr>
          <w:lastRenderedPageBreak/>
          <w:delText>&gt;$</w:delText>
        </w:r>
      </w:del>
      <w:ins w:id="65" w:author="Jason Farnsworth" w:date="2021-04-22T11:42:00Z">
        <w:r w:rsidRPr="008C6859">
          <w:rPr>
            <w:b/>
          </w:rPr>
          <w:t>$</w:t>
        </w:r>
      </w:ins>
      <w:r w:rsidRPr="008C6859">
        <w:rPr>
          <w:b/>
        </w:rPr>
        <w:t>50,000</w:t>
      </w:r>
      <w:ins w:id="66" w:author="Jason Farnsworth" w:date="2021-04-22T11:42:00Z">
        <w:r w:rsidR="001C00B2" w:rsidRPr="008C6859">
          <w:rPr>
            <w:b/>
          </w:rPr>
          <w:t xml:space="preserve"> or greater</w:t>
        </w:r>
      </w:ins>
      <w:r w:rsidRPr="008C6859">
        <w:rPr>
          <w:b/>
        </w:rPr>
        <w:t xml:space="preserve">: </w:t>
      </w:r>
    </w:p>
    <w:p w14:paraId="1D22673F" w14:textId="77777777" w:rsidR="000970A4" w:rsidRPr="008C6859" w:rsidRDefault="000970A4" w:rsidP="006D6323">
      <w:pPr>
        <w:numPr>
          <w:ilvl w:val="0"/>
          <w:numId w:val="1"/>
        </w:numPr>
        <w:jc w:val="both"/>
      </w:pPr>
      <w:r w:rsidRPr="008C6859">
        <w:t>Requirement is documented in detail – specifications, units, delivery schedule, level of expertise, qualifications of personnel, and other specific requirements are clearly defined.</w:t>
      </w:r>
    </w:p>
    <w:p w14:paraId="4BDF980E" w14:textId="7BD5BFEA" w:rsidR="00B21F72" w:rsidRPr="008C6859" w:rsidRDefault="00B21F72" w:rsidP="006D6323">
      <w:pPr>
        <w:numPr>
          <w:ilvl w:val="0"/>
          <w:numId w:val="1"/>
        </w:numPr>
        <w:jc w:val="both"/>
      </w:pPr>
      <w:r w:rsidRPr="008C6859">
        <w:t>For procurements, including contract modifications, over the Simplified Acquisition Threshold</w:t>
      </w:r>
      <w:ins w:id="67" w:author="Diane Wilson" w:date="2021-04-22T14:26:00Z">
        <w:r w:rsidR="00E52771">
          <w:t xml:space="preserve"> as set forth in 41 </w:t>
        </w:r>
      </w:ins>
      <w:ins w:id="68" w:author="Diane Wilson" w:date="2021-04-22T14:27:00Z">
        <w:r w:rsidR="00E52771">
          <w:t>U.S.C. Section 134</w:t>
        </w:r>
      </w:ins>
      <w:r w:rsidRPr="008C6859">
        <w:t xml:space="preserve"> ($</w:t>
      </w:r>
      <w:r w:rsidR="00EF71E3" w:rsidRPr="008C6859">
        <w:t>250</w:t>
      </w:r>
      <w:r w:rsidRPr="008C6859">
        <w:t xml:space="preserve">,000 as of </w:t>
      </w:r>
      <w:r w:rsidR="00EF71E3" w:rsidRPr="008C6859">
        <w:t>August 31</w:t>
      </w:r>
      <w:r w:rsidR="0078724D" w:rsidRPr="008C6859">
        <w:t>, 202</w:t>
      </w:r>
      <w:r w:rsidR="00EF71E3" w:rsidRPr="008C6859">
        <w:t>0</w:t>
      </w:r>
      <w:del w:id="69" w:author="Jason Farnsworth" w:date="2021-04-22T11:42:00Z">
        <w:r>
          <w:delText>),</w:delText>
        </w:r>
      </w:del>
      <w:ins w:id="70" w:author="Jason Farnsworth" w:date="2021-04-22T11:42:00Z">
        <w:r w:rsidRPr="008C6859">
          <w:t>),</w:t>
        </w:r>
      </w:ins>
      <w:r w:rsidRPr="008C6859">
        <w:t xml:space="preserve"> a cost or price analysis will be performed prior to receiving bids or proposals.</w:t>
      </w:r>
    </w:p>
    <w:p w14:paraId="5BD92574" w14:textId="2314B45D" w:rsidR="000970A4" w:rsidRPr="008C6859" w:rsidRDefault="000970A4" w:rsidP="006D6323">
      <w:pPr>
        <w:numPr>
          <w:ilvl w:val="0"/>
          <w:numId w:val="1"/>
        </w:numPr>
        <w:jc w:val="both"/>
      </w:pPr>
      <w:r w:rsidRPr="008C6859">
        <w:t xml:space="preserve">Requirement will be advertised on Program </w:t>
      </w:r>
      <w:r w:rsidR="003F5A54" w:rsidRPr="008C6859">
        <w:t>web</w:t>
      </w:r>
      <w:r w:rsidRPr="008C6859">
        <w:t xml:space="preserve">site for a minimum of 21 days and a maximum of 45 days, based on the discretion of the ED. Notice of requirements will also be advertised in regional and/or </w:t>
      </w:r>
      <w:r w:rsidR="00AF780C" w:rsidRPr="008C6859">
        <w:t xml:space="preserve">local </w:t>
      </w:r>
      <w:r w:rsidRPr="008C6859">
        <w:t>newspapers for up to three days with initial publication at least three weeks prior to offer due date.</w:t>
      </w:r>
    </w:p>
    <w:p w14:paraId="347EC136" w14:textId="77777777" w:rsidR="000970A4" w:rsidRPr="008C6859" w:rsidRDefault="000970A4" w:rsidP="006D6323">
      <w:pPr>
        <w:numPr>
          <w:ilvl w:val="0"/>
          <w:numId w:val="1"/>
        </w:numPr>
        <w:jc w:val="both"/>
      </w:pPr>
      <w:r w:rsidRPr="008C6859">
        <w:t xml:space="preserve">Quotes, bid packages or proposals to be provided in writing as requested. </w:t>
      </w:r>
    </w:p>
    <w:p w14:paraId="7DC707EF" w14:textId="77777777" w:rsidR="000970A4" w:rsidRPr="008C6859" w:rsidRDefault="000970A4" w:rsidP="006D6323">
      <w:pPr>
        <w:numPr>
          <w:ilvl w:val="0"/>
          <w:numId w:val="1"/>
        </w:numPr>
        <w:jc w:val="both"/>
      </w:pPr>
      <w:r w:rsidRPr="008C6859">
        <w:t>Pre-offer meeting may be held up to two weeks prior to bids/proposals due date.</w:t>
      </w:r>
    </w:p>
    <w:p w14:paraId="57885B6D" w14:textId="77777777" w:rsidR="000970A4" w:rsidRPr="008C6859" w:rsidRDefault="000970A4" w:rsidP="006D6323">
      <w:pPr>
        <w:numPr>
          <w:ilvl w:val="0"/>
          <w:numId w:val="1"/>
        </w:numPr>
        <w:jc w:val="both"/>
      </w:pPr>
      <w:r w:rsidRPr="008C6859">
        <w:t>Submittals will be reviewed for determination of responsiveness and acceptability.</w:t>
      </w:r>
    </w:p>
    <w:p w14:paraId="25284B54" w14:textId="77777777" w:rsidR="000970A4" w:rsidRPr="008C6859" w:rsidRDefault="000970A4" w:rsidP="006D6323">
      <w:pPr>
        <w:numPr>
          <w:ilvl w:val="0"/>
          <w:numId w:val="1"/>
        </w:numPr>
        <w:jc w:val="both"/>
      </w:pPr>
      <w:r w:rsidRPr="008C6859">
        <w:t>In the case of proposals:</w:t>
      </w:r>
    </w:p>
    <w:p w14:paraId="15DE8A1E" w14:textId="29EF4674" w:rsidR="000970A4" w:rsidRPr="008C6859" w:rsidRDefault="000970A4" w:rsidP="006D6323">
      <w:pPr>
        <w:numPr>
          <w:ilvl w:val="1"/>
          <w:numId w:val="1"/>
        </w:numPr>
        <w:jc w:val="both"/>
      </w:pPr>
      <w:r w:rsidRPr="008C6859">
        <w:t xml:space="preserve">Offers will be reviewed and where necessary, ranked by three or more subject matter experts using a pre-determined evaluation system. The selection of the subject matter experts will be based on knowledge and expertise of the project at issue. The panel of subject matter experts will be assembled with input from the appropriate Program Committees. The </w:t>
      </w:r>
      <w:del w:id="71" w:author="Jason Farnsworth" w:date="2021-04-22T11:42:00Z">
        <w:r>
          <w:delText>Governance Committee</w:delText>
        </w:r>
      </w:del>
      <w:ins w:id="72" w:author="Jason Farnsworth" w:date="2021-04-22T11:42:00Z">
        <w:r w:rsidR="00C56313" w:rsidRPr="008C6859">
          <w:t>GC</w:t>
        </w:r>
      </w:ins>
      <w:r w:rsidRPr="008C6859">
        <w:t xml:space="preserve"> will always be solicited for input on the composition of the panel proposed.</w:t>
      </w:r>
    </w:p>
    <w:p w14:paraId="15656802" w14:textId="5B6E9659" w:rsidR="000970A4" w:rsidRPr="008C6859" w:rsidRDefault="000970A4" w:rsidP="006D6323">
      <w:pPr>
        <w:numPr>
          <w:ilvl w:val="1"/>
          <w:numId w:val="1"/>
        </w:numPr>
        <w:jc w:val="both"/>
      </w:pPr>
      <w:r w:rsidRPr="008C6859">
        <w:t xml:space="preserve">An interview of the offerors by the subject matter experts and ED may </w:t>
      </w:r>
      <w:del w:id="73" w:author="Jason Farnsworth" w:date="2021-04-22T11:42:00Z">
        <w:r>
          <w:delText xml:space="preserve">or may not </w:delText>
        </w:r>
      </w:del>
      <w:r w:rsidRPr="008C6859">
        <w:t>be required, as determined by the subject matter experts and the ED.</w:t>
      </w:r>
    </w:p>
    <w:p w14:paraId="6E53D6A9" w14:textId="77777777" w:rsidR="000970A4" w:rsidRPr="008C6859" w:rsidRDefault="000970A4" w:rsidP="006D6323">
      <w:pPr>
        <w:numPr>
          <w:ilvl w:val="1"/>
          <w:numId w:val="1"/>
        </w:numPr>
        <w:jc w:val="both"/>
      </w:pPr>
      <w:r w:rsidRPr="008C6859">
        <w:t xml:space="preserve">Award is to highest ranking offer where consideration may be given to fee as part of the selection process. Negotiation of scope and fee will occur </w:t>
      </w:r>
      <w:proofErr w:type="gramStart"/>
      <w:r w:rsidRPr="008C6859">
        <w:t>subsequent to</w:t>
      </w:r>
      <w:proofErr w:type="gramEnd"/>
      <w:r w:rsidRPr="008C6859">
        <w:t xml:space="preserve"> selection.</w:t>
      </w:r>
    </w:p>
    <w:p w14:paraId="215F0B9B" w14:textId="77777777" w:rsidR="000970A4" w:rsidRPr="008C6859" w:rsidRDefault="000970A4" w:rsidP="006D6323">
      <w:pPr>
        <w:numPr>
          <w:ilvl w:val="0"/>
          <w:numId w:val="1"/>
        </w:numPr>
        <w:jc w:val="both"/>
      </w:pPr>
      <w:r w:rsidRPr="008C6859">
        <w:t>In the case of a bid:</w:t>
      </w:r>
    </w:p>
    <w:p w14:paraId="564CF6AD" w14:textId="77777777" w:rsidR="000970A4" w:rsidRPr="008C6859" w:rsidRDefault="000970A4" w:rsidP="006D6323">
      <w:pPr>
        <w:numPr>
          <w:ilvl w:val="1"/>
          <w:numId w:val="1"/>
        </w:numPr>
        <w:jc w:val="both"/>
      </w:pPr>
      <w:r w:rsidRPr="008C6859">
        <w:t>Conduct a public bid/proposal opening.</w:t>
      </w:r>
    </w:p>
    <w:p w14:paraId="61A01B9E" w14:textId="77777777" w:rsidR="000970A4" w:rsidRPr="008C6859" w:rsidRDefault="000970A4" w:rsidP="006D6323">
      <w:pPr>
        <w:numPr>
          <w:ilvl w:val="1"/>
          <w:numId w:val="1"/>
        </w:numPr>
        <w:jc w:val="both"/>
      </w:pPr>
      <w:r w:rsidRPr="008C6859">
        <w:t xml:space="preserve">Award is to lowest cost bidder who can meet the technical requirements of the bid solicitation. </w:t>
      </w:r>
    </w:p>
    <w:p w14:paraId="56507542" w14:textId="77777777" w:rsidR="000970A4" w:rsidRPr="008C6859" w:rsidRDefault="000970A4" w:rsidP="006D6323">
      <w:pPr>
        <w:jc w:val="both"/>
      </w:pPr>
    </w:p>
    <w:p w14:paraId="67AF3E4A" w14:textId="0002F95F" w:rsidR="000970A4" w:rsidRPr="008C6859" w:rsidRDefault="000970A4" w:rsidP="006D6323">
      <w:pPr>
        <w:numPr>
          <w:ilvl w:val="0"/>
          <w:numId w:val="9"/>
        </w:numPr>
        <w:jc w:val="both"/>
        <w:rPr>
          <w:b/>
        </w:rPr>
      </w:pPr>
      <w:r w:rsidRPr="008C6859">
        <w:rPr>
          <w:b/>
        </w:rPr>
        <w:t xml:space="preserve">Governance Committee Approval Process for </w:t>
      </w:r>
      <w:r w:rsidR="00ED3CF9" w:rsidRPr="008C6859">
        <w:rPr>
          <w:b/>
        </w:rPr>
        <w:t>Procurement</w:t>
      </w:r>
    </w:p>
    <w:p w14:paraId="48F58A81" w14:textId="11E99061" w:rsidR="000970A4" w:rsidRPr="008C6859" w:rsidRDefault="00FB3BF9" w:rsidP="006D6323">
      <w:pPr>
        <w:jc w:val="both"/>
      </w:pPr>
      <w:r w:rsidRPr="008C6859">
        <w:t>A.</w:t>
      </w:r>
      <w:r w:rsidR="000970A4" w:rsidRPr="008C6859">
        <w:tab/>
        <w:t xml:space="preserve">At each </w:t>
      </w:r>
      <w:del w:id="74" w:author="Jason Farnsworth" w:date="2021-04-22T11:42:00Z">
        <w:r w:rsidR="000970A4">
          <w:delText>Governance Committee</w:delText>
        </w:r>
      </w:del>
      <w:ins w:id="75" w:author="Jason Farnsworth" w:date="2021-04-22T11:42:00Z">
        <w:r w:rsidR="00C56313" w:rsidRPr="008C6859">
          <w:t>GC</w:t>
        </w:r>
      </w:ins>
      <w:r w:rsidR="000970A4" w:rsidRPr="008C6859">
        <w:t xml:space="preserve"> meeting, the </w:t>
      </w:r>
      <w:del w:id="76" w:author="Jason Farnsworth" w:date="2021-04-22T11:42:00Z">
        <w:r w:rsidR="000970A4">
          <w:delText>Executive Director</w:delText>
        </w:r>
      </w:del>
      <w:ins w:id="77" w:author="Jason Farnsworth" w:date="2021-04-22T11:42:00Z">
        <w:r w:rsidR="00C56313" w:rsidRPr="008C6859">
          <w:t>ED</w:t>
        </w:r>
      </w:ins>
      <w:r w:rsidR="000970A4" w:rsidRPr="008C6859">
        <w:t xml:space="preserve"> will report the </w:t>
      </w:r>
      <w:r w:rsidR="00ED3CF9" w:rsidRPr="008C6859">
        <w:t>goods/services/construction</w:t>
      </w:r>
      <w:r w:rsidRPr="008C6859">
        <w:t xml:space="preserve"> procurements</w:t>
      </w:r>
      <w:r w:rsidR="00ED3CF9" w:rsidRPr="008C6859">
        <w:t xml:space="preserve"> </w:t>
      </w:r>
      <w:r w:rsidR="000172EE" w:rsidRPr="008C6859">
        <w:t xml:space="preserve">exceeding $25,000 </w:t>
      </w:r>
      <w:r w:rsidR="00ED3CF9" w:rsidRPr="008C6859">
        <w:t>that</w:t>
      </w:r>
      <w:r w:rsidR="000970A4" w:rsidRPr="008C6859">
        <w:t xml:space="preserve"> will be sought during the interim until the next GC meeting.  The report will include the budget item under which the work will be performed and the estimated </w:t>
      </w:r>
      <w:r w:rsidR="00ED3CF9" w:rsidRPr="008C6859">
        <w:t>procurement cost</w:t>
      </w:r>
      <w:r w:rsidR="000970A4" w:rsidRPr="008C6859">
        <w:t xml:space="preserve">.  If the request is in an area of </w:t>
      </w:r>
      <w:proofErr w:type="gramStart"/>
      <w:r w:rsidR="000970A4" w:rsidRPr="008C6859">
        <w:t>particular sensitivity</w:t>
      </w:r>
      <w:proofErr w:type="gramEnd"/>
      <w:r w:rsidR="000970A4" w:rsidRPr="008C6859">
        <w:t xml:space="preserve">, guidance from the </w:t>
      </w:r>
      <w:del w:id="78" w:author="Jason Farnsworth" w:date="2021-04-22T11:42:00Z">
        <w:r w:rsidR="000970A4">
          <w:delText>Governance Committee</w:delText>
        </w:r>
      </w:del>
      <w:ins w:id="79" w:author="Jason Farnsworth" w:date="2021-04-22T11:42:00Z">
        <w:r w:rsidR="00C56313" w:rsidRPr="008C6859">
          <w:t>GC</w:t>
        </w:r>
      </w:ins>
      <w:r w:rsidR="000970A4" w:rsidRPr="008C6859">
        <w:t xml:space="preserve"> may result in variances from the procedures described in terms of strictly monetary thresholds in the policy described previously in this document.  If the estimated </w:t>
      </w:r>
      <w:r w:rsidR="00ED3CF9" w:rsidRPr="008C6859">
        <w:t xml:space="preserve">cost </w:t>
      </w:r>
      <w:r w:rsidR="000970A4" w:rsidRPr="008C6859">
        <w:t>exceeds the budget for the item, the increased budget must be approved by the GC before the selection process can be initiated.  The members of the GC may offer representatives to review the requests for proposal</w:t>
      </w:r>
      <w:r w:rsidR="00A645B5">
        <w:t xml:space="preserve"> </w:t>
      </w:r>
      <w:ins w:id="80" w:author="Jason Farnsworth" w:date="2021-04-22T11:42:00Z">
        <w:r w:rsidR="00A645B5">
          <w:t>(RFPs)</w:t>
        </w:r>
        <w:r w:rsidR="000970A4" w:rsidRPr="008C6859">
          <w:t xml:space="preserve"> </w:t>
        </w:r>
      </w:ins>
      <w:r w:rsidR="000970A4" w:rsidRPr="008C6859">
        <w:t>and/or serve on the selection team.</w:t>
      </w:r>
    </w:p>
    <w:p w14:paraId="0ECF46BD" w14:textId="77777777" w:rsidR="000970A4" w:rsidRPr="008C6859" w:rsidRDefault="000970A4" w:rsidP="006D6323">
      <w:pPr>
        <w:jc w:val="both"/>
      </w:pPr>
    </w:p>
    <w:p w14:paraId="40D98C43" w14:textId="5FE7E94A" w:rsidR="000970A4" w:rsidRPr="008C6859" w:rsidRDefault="00FB3BF9" w:rsidP="006D6323">
      <w:pPr>
        <w:jc w:val="both"/>
      </w:pPr>
      <w:r w:rsidRPr="008C6859">
        <w:lastRenderedPageBreak/>
        <w:t>B.</w:t>
      </w:r>
      <w:r w:rsidR="000970A4" w:rsidRPr="008C6859">
        <w:tab/>
        <w:t xml:space="preserve">The </w:t>
      </w:r>
      <w:del w:id="81" w:author="Jason Farnsworth" w:date="2021-04-22T11:42:00Z">
        <w:r w:rsidR="000970A4">
          <w:delText>Executive Director</w:delText>
        </w:r>
      </w:del>
      <w:ins w:id="82" w:author="Jason Farnsworth" w:date="2021-04-22T11:42:00Z">
        <w:r w:rsidR="00C56313" w:rsidRPr="008C6859">
          <w:t>ED</w:t>
        </w:r>
      </w:ins>
      <w:r w:rsidR="000970A4" w:rsidRPr="008C6859">
        <w:t xml:space="preserve"> will draft all </w:t>
      </w:r>
      <w:del w:id="83" w:author="Jason Farnsworth" w:date="2021-04-22T11:42:00Z">
        <w:r w:rsidR="00276D36">
          <w:delText>R</w:delText>
        </w:r>
        <w:r w:rsidR="000970A4">
          <w:delText xml:space="preserve">equests for </w:delText>
        </w:r>
        <w:r w:rsidR="00276D36">
          <w:delText>P</w:delText>
        </w:r>
        <w:r w:rsidR="000970A4">
          <w:delText xml:space="preserve">roposals </w:delText>
        </w:r>
        <w:r w:rsidR="00276D36">
          <w:delText>(</w:delText>
        </w:r>
      </w:del>
      <w:r w:rsidR="00276D36" w:rsidRPr="008C6859">
        <w:t>RFPs</w:t>
      </w:r>
      <w:del w:id="84" w:author="Jason Farnsworth" w:date="2021-04-22T11:42:00Z">
        <w:r w:rsidR="00276D36">
          <w:delText>)</w:delText>
        </w:r>
      </w:del>
      <w:r w:rsidR="00276D36" w:rsidRPr="008C6859">
        <w:t xml:space="preserve"> </w:t>
      </w:r>
      <w:r w:rsidR="000970A4" w:rsidRPr="008C6859">
        <w:t>and seek comments from the related advisory committee(s) and representatives offered by the GC members.</w:t>
      </w:r>
    </w:p>
    <w:p w14:paraId="74E6CABE" w14:textId="77777777" w:rsidR="000970A4" w:rsidRPr="008C6859" w:rsidRDefault="000970A4" w:rsidP="006D6323">
      <w:pPr>
        <w:jc w:val="both"/>
      </w:pPr>
    </w:p>
    <w:p w14:paraId="54FCC426" w14:textId="5EED9A37" w:rsidR="00276D36" w:rsidRPr="008C6859" w:rsidRDefault="00FB3BF9" w:rsidP="006D6323">
      <w:pPr>
        <w:jc w:val="both"/>
      </w:pPr>
      <w:r w:rsidRPr="008C6859">
        <w:t>C.</w:t>
      </w:r>
      <w:r w:rsidR="000970A4" w:rsidRPr="008C6859">
        <w:tab/>
        <w:t xml:space="preserve">The final drafts of the </w:t>
      </w:r>
      <w:r w:rsidR="00276D36" w:rsidRPr="008C6859">
        <w:t xml:space="preserve">RFPs </w:t>
      </w:r>
      <w:r w:rsidR="000970A4" w:rsidRPr="008C6859">
        <w:t xml:space="preserve">with the updated cost estimates will be submitted to the </w:t>
      </w:r>
      <w:del w:id="85" w:author="Jason Farnsworth" w:date="2021-04-22T11:42:00Z">
        <w:r w:rsidR="000970A4">
          <w:delText>Finance Committee (FC).</w:delText>
        </w:r>
      </w:del>
      <w:ins w:id="86" w:author="Jason Farnsworth" w:date="2021-04-22T11:42:00Z">
        <w:r w:rsidR="000970A4" w:rsidRPr="008C6859">
          <w:t>FC.</w:t>
        </w:r>
      </w:ins>
      <w:r w:rsidR="000970A4" w:rsidRPr="008C6859">
        <w:t xml:space="preserve">  </w:t>
      </w:r>
    </w:p>
    <w:p w14:paraId="7FFDB9A5" w14:textId="77777777" w:rsidR="00276D36" w:rsidRPr="008C6859" w:rsidRDefault="00276D36" w:rsidP="006D6323">
      <w:pPr>
        <w:jc w:val="both"/>
      </w:pPr>
    </w:p>
    <w:p w14:paraId="43C7F8F6" w14:textId="77777777" w:rsidR="000970A4" w:rsidRPr="008C6859" w:rsidRDefault="000970A4" w:rsidP="006D6323">
      <w:pPr>
        <w:jc w:val="both"/>
      </w:pPr>
      <w:r w:rsidRPr="008C6859">
        <w:t xml:space="preserve">If the </w:t>
      </w:r>
      <w:r w:rsidR="00276D36" w:rsidRPr="008C6859">
        <w:t xml:space="preserve">RFP is for a single-year service and </w:t>
      </w:r>
      <w:r w:rsidRPr="008C6859">
        <w:t xml:space="preserve">cost estimates do not exceed the budget for the related work item, the FC may authorize the initiation of the selection process.  If the cost estimates exceed the budget for the related work item, the selection process must be delayed until the GC </w:t>
      </w:r>
      <w:proofErr w:type="gramStart"/>
      <w:r w:rsidRPr="008C6859">
        <w:t>has the opportunity to</w:t>
      </w:r>
      <w:proofErr w:type="gramEnd"/>
      <w:r w:rsidRPr="008C6859">
        <w:t xml:space="preserve"> approve or reject a budget increase.</w:t>
      </w:r>
    </w:p>
    <w:p w14:paraId="69A6BF52" w14:textId="77777777" w:rsidR="0067252C" w:rsidRPr="008C6859" w:rsidRDefault="0067252C" w:rsidP="006D6323">
      <w:pPr>
        <w:jc w:val="both"/>
      </w:pPr>
    </w:p>
    <w:p w14:paraId="3D069158" w14:textId="77777777" w:rsidR="00276D36" w:rsidRPr="008C6859" w:rsidRDefault="00276D36" w:rsidP="006D6323">
      <w:pPr>
        <w:jc w:val="both"/>
      </w:pPr>
      <w:r w:rsidRPr="008C6859">
        <w:t>All RFPs proposing multi-year services must be reviewed by the FC and approved by the GC, even if the existing budget includes funds for the first year’s activities. This is necessary as multi-year contracts affect future budgets, and future budgets are the responsibility of the GC.</w:t>
      </w:r>
    </w:p>
    <w:p w14:paraId="4002ADAB" w14:textId="77777777" w:rsidR="000970A4" w:rsidRPr="008C6859" w:rsidRDefault="000970A4" w:rsidP="006D6323">
      <w:pPr>
        <w:jc w:val="both"/>
      </w:pPr>
    </w:p>
    <w:p w14:paraId="41CD44A6" w14:textId="08A70095" w:rsidR="000970A4" w:rsidRPr="008C6859" w:rsidRDefault="00FB3BF9" w:rsidP="006D6323">
      <w:pPr>
        <w:jc w:val="both"/>
      </w:pPr>
      <w:r w:rsidRPr="008C6859">
        <w:t>D.</w:t>
      </w:r>
      <w:r w:rsidR="000970A4" w:rsidRPr="008C6859">
        <w:tab/>
        <w:t xml:space="preserve">The </w:t>
      </w:r>
      <w:del w:id="87" w:author="Jason Farnsworth" w:date="2021-04-22T11:42:00Z">
        <w:r w:rsidR="000970A4">
          <w:delText>Executive Director</w:delText>
        </w:r>
      </w:del>
      <w:ins w:id="88" w:author="Jason Farnsworth" w:date="2021-04-22T11:42:00Z">
        <w:r w:rsidR="00C56313" w:rsidRPr="008C6859">
          <w:t>ED</w:t>
        </w:r>
      </w:ins>
      <w:r w:rsidR="000970A4" w:rsidRPr="008C6859">
        <w:t xml:space="preserve"> will </w:t>
      </w:r>
      <w:r w:rsidR="00AF1D97" w:rsidRPr="008C6859">
        <w:t xml:space="preserve">ensure the </w:t>
      </w:r>
      <w:del w:id="89" w:author="Jason Farnsworth" w:date="2021-04-22T11:42:00Z">
        <w:r w:rsidR="00AF1D97">
          <w:delText>Selection P</w:delText>
        </w:r>
        <w:r w:rsidR="000970A4">
          <w:delText>rocess</w:delText>
        </w:r>
      </w:del>
      <w:ins w:id="90" w:author="Jason Farnsworth" w:date="2021-04-22T11:42:00Z">
        <w:r w:rsidR="00A645B5">
          <w:t>s</w:t>
        </w:r>
        <w:r w:rsidR="00A645B5" w:rsidRPr="008C6859">
          <w:t xml:space="preserve">election </w:t>
        </w:r>
        <w:r w:rsidR="00A645B5">
          <w:t>p</w:t>
        </w:r>
        <w:r w:rsidR="00A645B5" w:rsidRPr="008C6859">
          <w:t>rocess</w:t>
        </w:r>
      </w:ins>
      <w:r w:rsidR="00A645B5" w:rsidRPr="008C6859">
        <w:t xml:space="preserve"> </w:t>
      </w:r>
      <w:r w:rsidR="000970A4" w:rsidRPr="008C6859">
        <w:t xml:space="preserve">progresses as outlined </w:t>
      </w:r>
      <w:r w:rsidR="00AF1D97" w:rsidRPr="008C6859">
        <w:t xml:space="preserve">previously in this </w:t>
      </w:r>
      <w:del w:id="91" w:author="Jason Farnsworth" w:date="2021-04-22T11:42:00Z">
        <w:r w:rsidR="00AF1D97">
          <w:delText xml:space="preserve">Program Procurement </w:delText>
        </w:r>
      </w:del>
      <w:r w:rsidR="00AF1D97" w:rsidRPr="008C6859">
        <w:t>P</w:t>
      </w:r>
      <w:r w:rsidR="000922DA" w:rsidRPr="008C6859">
        <w:t>olicy</w:t>
      </w:r>
      <w:del w:id="92" w:author="Jason Farnsworth" w:date="2021-04-22T11:42:00Z">
        <w:r w:rsidR="000922DA">
          <w:delText xml:space="preserve"> and in Section </w:delText>
        </w:r>
        <w:r w:rsidR="00CD5A24">
          <w:delText>I</w:delText>
        </w:r>
        <w:r w:rsidR="000922DA">
          <w:delText xml:space="preserve">X of </w:delText>
        </w:r>
        <w:r w:rsidR="000970A4">
          <w:delText>this document.</w:delText>
        </w:r>
      </w:del>
      <w:ins w:id="93" w:author="Jason Farnsworth" w:date="2021-04-22T11:42:00Z">
        <w:r w:rsidR="000970A4" w:rsidRPr="008C6859">
          <w:t>.</w:t>
        </w:r>
      </w:ins>
      <w:r w:rsidR="000970A4" w:rsidRPr="008C6859">
        <w:t xml:space="preserve">  For those requests requiring a selection panel, the </w:t>
      </w:r>
      <w:del w:id="94" w:author="Jason Farnsworth" w:date="2021-04-22T11:42:00Z">
        <w:r w:rsidR="000970A4">
          <w:delText>Executive Director</w:delText>
        </w:r>
      </w:del>
      <w:ins w:id="95" w:author="Jason Farnsworth" w:date="2021-04-22T11:42:00Z">
        <w:r w:rsidR="00C56313" w:rsidRPr="008C6859">
          <w:t>ED</w:t>
        </w:r>
      </w:ins>
      <w:r w:rsidR="000970A4" w:rsidRPr="008C6859">
        <w:t xml:space="preserve"> will organize a selection team that includes representatives from the related advisory committee and representatives off</w:t>
      </w:r>
      <w:r w:rsidR="00AF1D97" w:rsidRPr="008C6859">
        <w:t>ered by the GC</w:t>
      </w:r>
      <w:r w:rsidR="000970A4" w:rsidRPr="008C6859">
        <w:t xml:space="preserve">.  The </w:t>
      </w:r>
      <w:del w:id="96" w:author="Jason Farnsworth" w:date="2021-04-22T11:42:00Z">
        <w:r w:rsidR="000970A4">
          <w:delText>Executive Director</w:delText>
        </w:r>
      </w:del>
      <w:ins w:id="97" w:author="Jason Farnsworth" w:date="2021-04-22T11:42:00Z">
        <w:r w:rsidR="00C56313" w:rsidRPr="008C6859">
          <w:t>ED</w:t>
        </w:r>
      </w:ins>
      <w:r w:rsidR="000970A4" w:rsidRPr="008C6859">
        <w:t xml:space="preserve"> may chair the selection team or designate as chair:</w:t>
      </w:r>
    </w:p>
    <w:p w14:paraId="7ACF71BD" w14:textId="09CE140C" w:rsidR="000970A4" w:rsidRPr="008C6859" w:rsidRDefault="000970A4" w:rsidP="006D6323">
      <w:pPr>
        <w:numPr>
          <w:ilvl w:val="0"/>
          <w:numId w:val="4"/>
        </w:numPr>
        <w:jc w:val="both"/>
      </w:pPr>
      <w:r w:rsidRPr="008C6859">
        <w:t xml:space="preserve">a member of the </w:t>
      </w:r>
      <w:del w:id="98" w:author="Jason Farnsworth" w:date="2021-04-22T11:42:00Z">
        <w:r>
          <w:delText>Executive Director’s</w:delText>
        </w:r>
      </w:del>
      <w:proofErr w:type="spellStart"/>
      <w:ins w:id="99" w:author="Jason Farnsworth" w:date="2021-04-22T11:42:00Z">
        <w:r w:rsidR="00C56313" w:rsidRPr="008C6859">
          <w:t>ED</w:t>
        </w:r>
        <w:r w:rsidRPr="008C6859">
          <w:t>’s</w:t>
        </w:r>
      </w:ins>
      <w:proofErr w:type="spellEnd"/>
      <w:r w:rsidRPr="008C6859">
        <w:t xml:space="preserve"> staff</w:t>
      </w:r>
    </w:p>
    <w:p w14:paraId="034B4CE9" w14:textId="41E3C183" w:rsidR="000970A4" w:rsidRPr="008C6859" w:rsidRDefault="000970A4" w:rsidP="006D6323">
      <w:pPr>
        <w:numPr>
          <w:ilvl w:val="0"/>
          <w:numId w:val="4"/>
        </w:numPr>
        <w:jc w:val="both"/>
      </w:pPr>
      <w:r w:rsidRPr="008C6859">
        <w:t xml:space="preserve">a member or alternate of the </w:t>
      </w:r>
      <w:del w:id="100" w:author="Jason Farnsworth" w:date="2021-04-22T11:42:00Z">
        <w:r>
          <w:delText>Governance Committee</w:delText>
        </w:r>
      </w:del>
      <w:ins w:id="101" w:author="Jason Farnsworth" w:date="2021-04-22T11:42:00Z">
        <w:r w:rsidR="00C56313" w:rsidRPr="008C6859">
          <w:t>GC</w:t>
        </w:r>
      </w:ins>
    </w:p>
    <w:p w14:paraId="7AD233D3" w14:textId="139D6958" w:rsidR="000970A4" w:rsidRPr="008C6859" w:rsidRDefault="000970A4" w:rsidP="006D6323">
      <w:pPr>
        <w:numPr>
          <w:ilvl w:val="0"/>
          <w:numId w:val="4"/>
        </w:numPr>
        <w:jc w:val="both"/>
      </w:pPr>
      <w:r w:rsidRPr="008C6859">
        <w:t xml:space="preserve">the chair </w:t>
      </w:r>
      <w:ins w:id="102" w:author="Jason Farnsworth" w:date="2021-04-22T15:44:00Z">
        <w:r w:rsidR="00D81ECA">
          <w:t xml:space="preserve">or vice chair </w:t>
        </w:r>
      </w:ins>
      <w:r w:rsidRPr="008C6859">
        <w:t xml:space="preserve">of the related </w:t>
      </w:r>
      <w:del w:id="103" w:author="Jason Farnsworth" w:date="2021-04-22T11:42:00Z">
        <w:r>
          <w:delText>Advisory Committee</w:delText>
        </w:r>
      </w:del>
      <w:ins w:id="104" w:author="Jason Farnsworth" w:date="2021-04-22T11:42:00Z">
        <w:r w:rsidR="00E32BE4" w:rsidRPr="008C6859">
          <w:t>advisory committee</w:t>
        </w:r>
      </w:ins>
      <w:r w:rsidRPr="008C6859">
        <w:t>, or</w:t>
      </w:r>
    </w:p>
    <w:p w14:paraId="6D1B13CC" w14:textId="29617B4A" w:rsidR="000970A4" w:rsidRPr="008C6859" w:rsidRDefault="000970A4" w:rsidP="006D6323">
      <w:pPr>
        <w:numPr>
          <w:ilvl w:val="0"/>
          <w:numId w:val="4"/>
        </w:numPr>
        <w:jc w:val="both"/>
      </w:pPr>
      <w:r w:rsidRPr="008C6859">
        <w:t xml:space="preserve">any other person approved by the </w:t>
      </w:r>
      <w:del w:id="105" w:author="Jason Farnsworth" w:date="2021-04-22T11:42:00Z">
        <w:r>
          <w:delText>Governance Committee</w:delText>
        </w:r>
      </w:del>
      <w:ins w:id="106" w:author="Jason Farnsworth" w:date="2021-04-22T11:42:00Z">
        <w:r w:rsidR="00C56313" w:rsidRPr="008C6859">
          <w:t>GC</w:t>
        </w:r>
      </w:ins>
      <w:r w:rsidRPr="008C6859">
        <w:t>.</w:t>
      </w:r>
    </w:p>
    <w:p w14:paraId="42D36A7A" w14:textId="77777777" w:rsidR="000970A4" w:rsidRPr="008C6859" w:rsidRDefault="000970A4" w:rsidP="006D6323">
      <w:pPr>
        <w:jc w:val="both"/>
      </w:pPr>
    </w:p>
    <w:p w14:paraId="284A8AFD" w14:textId="77777777" w:rsidR="00CB4A1B" w:rsidRPr="008C6859" w:rsidRDefault="00CB4A1B" w:rsidP="006D6323">
      <w:pPr>
        <w:jc w:val="both"/>
      </w:pPr>
    </w:p>
    <w:p w14:paraId="4EC2CF58" w14:textId="77777777" w:rsidR="00CB4A1B" w:rsidRPr="008C6859" w:rsidRDefault="00B21F72" w:rsidP="006D6323">
      <w:pPr>
        <w:pStyle w:val="BodyText"/>
        <w:numPr>
          <w:ilvl w:val="0"/>
          <w:numId w:val="9"/>
        </w:numPr>
        <w:jc w:val="both"/>
        <w:rPr>
          <w:b/>
        </w:rPr>
      </w:pPr>
      <w:r w:rsidRPr="008C6859">
        <w:rPr>
          <w:b/>
        </w:rPr>
        <w:t>Selection Process</w:t>
      </w:r>
    </w:p>
    <w:p w14:paraId="22994F18" w14:textId="77777777" w:rsidR="00CB4A1B" w:rsidRPr="008C6859" w:rsidRDefault="000922DA" w:rsidP="006D6323">
      <w:pPr>
        <w:pStyle w:val="Default"/>
        <w:jc w:val="both"/>
      </w:pPr>
      <w:r w:rsidRPr="008C6859">
        <w:t>When Program services are sought through the RFP process, w</w:t>
      </w:r>
      <w:r w:rsidR="00CB4A1B" w:rsidRPr="008C6859">
        <w:t xml:space="preserve">ritten </w:t>
      </w:r>
      <w:proofErr w:type="gramStart"/>
      <w:r w:rsidR="00CB4A1B" w:rsidRPr="008C6859">
        <w:t>submittals</w:t>
      </w:r>
      <w:proofErr w:type="gramEnd"/>
      <w:r w:rsidR="00CB4A1B" w:rsidRPr="008C6859">
        <w:t xml:space="preserve"> and interviews, if considered necessary, will be utilized in selecting the winning proposal. </w:t>
      </w:r>
      <w:r w:rsidRPr="008C6859">
        <w:t xml:space="preserve">The Proposal Selection Panel will </w:t>
      </w:r>
      <w:r w:rsidR="006F0019" w:rsidRPr="008C6859">
        <w:t xml:space="preserve">have a minimum of two weeks after the proposal submission deadline to </w:t>
      </w:r>
      <w:r w:rsidRPr="008C6859">
        <w:t>review and rank submitted proposals in accordance with scoring gu</w:t>
      </w:r>
      <w:r w:rsidR="006F0019" w:rsidRPr="008C6859">
        <w:t>idelines developed by ED O</w:t>
      </w:r>
      <w:r w:rsidRPr="008C6859">
        <w:t>ffice staff</w:t>
      </w:r>
      <w:r w:rsidR="006F0019" w:rsidRPr="008C6859">
        <w:t>.  Proposal scores will be compiled by ED Office staff and the Proposal Selection Team will then discuss the rankings to determi</w:t>
      </w:r>
      <w:r w:rsidR="00811002" w:rsidRPr="008C6859">
        <w:t xml:space="preserve">ne if </w:t>
      </w:r>
      <w:r w:rsidR="006F0019" w:rsidRPr="008C6859">
        <w:t xml:space="preserve">interviews are necessary, and if so which contractors to interview.  Interviews may be written, via conference call, or face-to-face depending on the situation.  Information from the proposal, from interviews, and from internal </w:t>
      </w:r>
      <w:r w:rsidR="00803776" w:rsidRPr="008C6859">
        <w:t xml:space="preserve">Program </w:t>
      </w:r>
      <w:r w:rsidR="006F0019" w:rsidRPr="008C6859">
        <w:t>discussion</w:t>
      </w:r>
      <w:r w:rsidR="00803776" w:rsidRPr="008C6859">
        <w:t>s</w:t>
      </w:r>
      <w:r w:rsidR="006F0019" w:rsidRPr="008C6859">
        <w:t xml:space="preserve"> will be used </w:t>
      </w:r>
      <w:r w:rsidR="00811002" w:rsidRPr="008C6859">
        <w:t xml:space="preserve">to </w:t>
      </w:r>
      <w:r w:rsidR="00CB4A1B" w:rsidRPr="008C6859">
        <w:t>determine the successful contractor. Commitments made by a contractor at the interview, if any, will be considered binding.</w:t>
      </w:r>
    </w:p>
    <w:p w14:paraId="6E7C0350" w14:textId="77777777" w:rsidR="00803776" w:rsidRPr="008C6859" w:rsidRDefault="00803776" w:rsidP="006D6323">
      <w:pPr>
        <w:pStyle w:val="Default"/>
        <w:jc w:val="both"/>
      </w:pPr>
    </w:p>
    <w:p w14:paraId="26980BBA" w14:textId="77777777" w:rsidR="00803776" w:rsidRPr="008C6859" w:rsidRDefault="00803776" w:rsidP="006D6323">
      <w:pPr>
        <w:pStyle w:val="Default"/>
        <w:jc w:val="both"/>
      </w:pPr>
      <w:r w:rsidRPr="008C6859">
        <w:t xml:space="preserve">After completing the evaluation of all proposals and, if deemed necessary, interviews, the Proposal Selection Panel will tentatively select the contractor that </w:t>
      </w:r>
      <w:r w:rsidR="00B21F72" w:rsidRPr="008C6859">
        <w:t>is most advantageous to the Program, with price and other factors considered</w:t>
      </w:r>
      <w:r w:rsidRPr="008C6859">
        <w:t>. A final award, however, will be contingent upon successful negotiation of a contract. If the Program is unable to negotiate a mutually satisfactory contract with its first choice, it may, at its sole discretion, negotiate with its secondary choices or cancel and reissue a new RFP.</w:t>
      </w:r>
    </w:p>
    <w:p w14:paraId="4196629A" w14:textId="77777777" w:rsidR="00EF7BE0" w:rsidRPr="008C6859" w:rsidRDefault="00EF7BE0" w:rsidP="006D6323">
      <w:pPr>
        <w:pStyle w:val="Default"/>
        <w:jc w:val="both"/>
        <w:rPr>
          <w:b/>
        </w:rPr>
      </w:pPr>
    </w:p>
    <w:p w14:paraId="15F4213F" w14:textId="77777777" w:rsidR="00B175D4" w:rsidRDefault="00B175D4" w:rsidP="006D6323">
      <w:pPr>
        <w:pStyle w:val="Default"/>
        <w:jc w:val="both"/>
        <w:rPr>
          <w:ins w:id="107" w:author="Jason Farnsworth" w:date="2021-04-23T10:47:00Z"/>
          <w:b/>
        </w:rPr>
      </w:pPr>
    </w:p>
    <w:p w14:paraId="415173B4" w14:textId="741CF51C" w:rsidR="00CB4A1B" w:rsidRPr="008C6859" w:rsidRDefault="00CB4A1B" w:rsidP="006D6323">
      <w:pPr>
        <w:pStyle w:val="Default"/>
        <w:jc w:val="both"/>
        <w:rPr>
          <w:b/>
        </w:rPr>
      </w:pPr>
      <w:r w:rsidRPr="008C6859">
        <w:rPr>
          <w:b/>
        </w:rPr>
        <w:lastRenderedPageBreak/>
        <w:t>Debriefing of Unsuccessful Contractors</w:t>
      </w:r>
    </w:p>
    <w:p w14:paraId="6CD09E59" w14:textId="77777777" w:rsidR="00CB4A1B" w:rsidRPr="008C6859" w:rsidRDefault="00CB4A1B" w:rsidP="006D6323">
      <w:pPr>
        <w:pStyle w:val="Default"/>
        <w:jc w:val="both"/>
      </w:pPr>
      <w:r w:rsidRPr="008C6859">
        <w:t>Contractors whose proposals have not been selected for further consideration will be notified via e-mail. Only contractors who have submitted a proposal under the criteria established by this solicitation document may protest the rejection of a proposal and request a debriefing</w:t>
      </w:r>
      <w:r w:rsidR="00803776" w:rsidRPr="008C6859">
        <w:t xml:space="preserve"> with the ED and staff</w:t>
      </w:r>
      <w:r w:rsidRPr="008C6859">
        <w:t>. The request for a debriefing must be received by the RFP point of contact within three (3) business days after the Notification of Unsuccessful Proposal Letter is e-mailed to the contractor. The debriefing must be held within three (3) business days of the request.</w:t>
      </w:r>
    </w:p>
    <w:p w14:paraId="1A57B3FF" w14:textId="77777777" w:rsidR="00CB4A1B" w:rsidRPr="008C6859" w:rsidRDefault="00CB4A1B" w:rsidP="006D6323">
      <w:pPr>
        <w:pStyle w:val="Default"/>
        <w:jc w:val="both"/>
      </w:pPr>
    </w:p>
    <w:p w14:paraId="31A0F443" w14:textId="77777777" w:rsidR="00CB4A1B" w:rsidRPr="008C6859" w:rsidRDefault="00CB4A1B" w:rsidP="006D6323">
      <w:pPr>
        <w:pStyle w:val="Default"/>
        <w:jc w:val="both"/>
      </w:pPr>
      <w:r w:rsidRPr="008C6859">
        <w:t>Debriefing discussion</w:t>
      </w:r>
      <w:r w:rsidR="00803776" w:rsidRPr="008C6859">
        <w:t>s</w:t>
      </w:r>
      <w:r w:rsidRPr="008C6859">
        <w:t xml:space="preserve"> will be limited to a critique of the contractor’s proposal. Comparisons between proposals or evaluations of the other proposals will not be allowed. The debriefing conferences may be conducted in person or on the telephone and will be scheduled for a maximum of one hour.</w:t>
      </w:r>
    </w:p>
    <w:p w14:paraId="06C771C7" w14:textId="77777777" w:rsidR="00CB4A1B" w:rsidRPr="008C6859" w:rsidRDefault="00CB4A1B" w:rsidP="006D6323">
      <w:pPr>
        <w:pStyle w:val="Default"/>
        <w:jc w:val="both"/>
      </w:pPr>
    </w:p>
    <w:p w14:paraId="2C64A50D" w14:textId="77777777" w:rsidR="00CB4A1B" w:rsidRPr="008C6859" w:rsidRDefault="00CB4A1B" w:rsidP="006D6323">
      <w:pPr>
        <w:pStyle w:val="Default"/>
        <w:jc w:val="both"/>
        <w:rPr>
          <w:b/>
        </w:rPr>
      </w:pPr>
      <w:r w:rsidRPr="008C6859">
        <w:rPr>
          <w:b/>
        </w:rPr>
        <w:t>Protest Procedures</w:t>
      </w:r>
    </w:p>
    <w:p w14:paraId="2C1CC1AF" w14:textId="28803359" w:rsidR="00CB4A1B" w:rsidRPr="008C6859" w:rsidRDefault="00CB4A1B" w:rsidP="006D6323">
      <w:pPr>
        <w:pStyle w:val="Default"/>
        <w:jc w:val="both"/>
      </w:pPr>
      <w:r w:rsidRPr="008C6859">
        <w:t>This procedure is availa</w:t>
      </w:r>
      <w:r w:rsidR="00803776" w:rsidRPr="008C6859">
        <w:t xml:space="preserve">ble to contractors who submit a response to RFP </w:t>
      </w:r>
      <w:r w:rsidRPr="008C6859">
        <w:t>solicitation document</w:t>
      </w:r>
      <w:r w:rsidR="00803776" w:rsidRPr="008C6859">
        <w:t>s</w:t>
      </w:r>
      <w:r w:rsidRPr="008C6859">
        <w:t xml:space="preserve"> and have participated in a debriefing conference. Upon completing the debriefing conference, the contractor is allowed three (3) business days to file a protest of the solicitation with the RFP point of contact. Protests may be submitted by e-mail</w:t>
      </w:r>
      <w:r w:rsidR="0050019C" w:rsidRPr="008C6859">
        <w:t>.</w:t>
      </w:r>
      <w:r w:rsidRPr="008C6859">
        <w:t xml:space="preserve"> Contracto</w:t>
      </w:r>
      <w:r w:rsidR="00803776" w:rsidRPr="008C6859">
        <w:t xml:space="preserve">rs protesting a contractor selection </w:t>
      </w:r>
      <w:r w:rsidRPr="008C6859">
        <w:t>must adhere to the following procedure</w:t>
      </w:r>
      <w:r w:rsidR="00FB3BF9" w:rsidRPr="008C6859">
        <w:t>, which</w:t>
      </w:r>
      <w:r w:rsidRPr="008C6859">
        <w:t xml:space="preserve"> constitutes the sole administrative remedy available to </w:t>
      </w:r>
      <w:r w:rsidR="00803776" w:rsidRPr="008C6859">
        <w:t>bidders:</w:t>
      </w:r>
    </w:p>
    <w:p w14:paraId="663F27DF" w14:textId="77777777" w:rsidR="00CB4A1B" w:rsidRPr="008C6859" w:rsidRDefault="00CB4A1B" w:rsidP="006D6323">
      <w:pPr>
        <w:pStyle w:val="Default"/>
        <w:jc w:val="both"/>
      </w:pPr>
    </w:p>
    <w:p w14:paraId="1FE972ED" w14:textId="77777777" w:rsidR="00CB4A1B" w:rsidRPr="008C6859" w:rsidRDefault="00CB4A1B" w:rsidP="006D6323">
      <w:pPr>
        <w:pStyle w:val="Default"/>
        <w:jc w:val="both"/>
      </w:pPr>
      <w:r w:rsidRPr="008C6859">
        <w:t xml:space="preserve">All protests must be in writing and signed by the protesting contractor’s authorized agent. The protest must state the grounds for the protest with specific facts and complete statements of the action(s) being protested. A description of the relief or corrective action being requested must also be included. </w:t>
      </w:r>
    </w:p>
    <w:p w14:paraId="59EAAA90" w14:textId="77777777" w:rsidR="00CB4A1B" w:rsidRPr="008C6859" w:rsidRDefault="00CB4A1B" w:rsidP="006D6323">
      <w:pPr>
        <w:pStyle w:val="Default"/>
        <w:jc w:val="both"/>
      </w:pPr>
    </w:p>
    <w:p w14:paraId="1A9E468F" w14:textId="4E1B5006" w:rsidR="00CB4A1B" w:rsidRPr="008C6859" w:rsidRDefault="00CB4A1B" w:rsidP="006D6323">
      <w:pPr>
        <w:pStyle w:val="Default"/>
        <w:jc w:val="both"/>
      </w:pPr>
      <w:r w:rsidRPr="008C6859">
        <w:t xml:space="preserve">Only protests </w:t>
      </w:r>
      <w:del w:id="108" w:author="Jason Farnsworth" w:date="2021-04-22T11:42:00Z">
        <w:r>
          <w:delText>stipulating an issue</w:delText>
        </w:r>
      </w:del>
      <w:ins w:id="109" w:author="Jason Farnsworth" w:date="2021-04-22T11:42:00Z">
        <w:r w:rsidR="00414864">
          <w:t>alleging one or more</w:t>
        </w:r>
      </w:ins>
      <w:r w:rsidR="00414864">
        <w:t xml:space="preserve"> of</w:t>
      </w:r>
      <w:r w:rsidRPr="008C6859">
        <w:t xml:space="preserve"> </w:t>
      </w:r>
      <w:del w:id="110" w:author="Jason Farnsworth" w:date="2021-04-22T11:42:00Z">
        <w:r>
          <w:delText xml:space="preserve">fact concerning </w:delText>
        </w:r>
      </w:del>
      <w:r w:rsidRPr="008C6859">
        <w:t>the following</w:t>
      </w:r>
      <w:del w:id="111" w:author="Jason Farnsworth" w:date="2021-04-22T11:42:00Z">
        <w:r>
          <w:delText xml:space="preserve"> subjects</w:delText>
        </w:r>
      </w:del>
      <w:r w:rsidRPr="008C6859">
        <w:t xml:space="preserve"> shall be considered:</w:t>
      </w:r>
    </w:p>
    <w:p w14:paraId="4505932C" w14:textId="77777777" w:rsidR="00CB4A1B" w:rsidRPr="008C6859" w:rsidRDefault="00CB4A1B" w:rsidP="006D6323">
      <w:pPr>
        <w:pStyle w:val="Default"/>
        <w:numPr>
          <w:ilvl w:val="0"/>
          <w:numId w:val="6"/>
        </w:numPr>
        <w:jc w:val="both"/>
      </w:pPr>
      <w:r w:rsidRPr="008C6859">
        <w:t>A matter of bias, discrimination</w:t>
      </w:r>
      <w:r w:rsidR="00803776" w:rsidRPr="008C6859">
        <w:t>,</w:t>
      </w:r>
      <w:r w:rsidRPr="008C6859">
        <w:t xml:space="preserve"> or conflict of interest on the part of an evaluator</w:t>
      </w:r>
      <w:r w:rsidR="00803776" w:rsidRPr="008C6859">
        <w:t>.</w:t>
      </w:r>
    </w:p>
    <w:p w14:paraId="01EBD3CF" w14:textId="77777777" w:rsidR="00CB4A1B" w:rsidRPr="008C6859" w:rsidRDefault="00CB4A1B" w:rsidP="006D6323">
      <w:pPr>
        <w:pStyle w:val="Default"/>
        <w:numPr>
          <w:ilvl w:val="0"/>
          <w:numId w:val="6"/>
        </w:numPr>
        <w:jc w:val="both"/>
      </w:pPr>
      <w:r w:rsidRPr="008C6859">
        <w:t xml:space="preserve">Non-compliance with procedures described </w:t>
      </w:r>
      <w:r w:rsidR="00803776" w:rsidRPr="008C6859">
        <w:t>in the</w:t>
      </w:r>
      <w:r w:rsidRPr="008C6859">
        <w:t xml:space="preserve"> solicitation document or with the Program’s Procurement Policy.</w:t>
      </w:r>
    </w:p>
    <w:p w14:paraId="4F2950FD" w14:textId="77777777" w:rsidR="00CB4A1B" w:rsidRPr="008C6859" w:rsidRDefault="00CB4A1B" w:rsidP="006D6323">
      <w:pPr>
        <w:pStyle w:val="Default"/>
        <w:jc w:val="both"/>
        <w:rPr>
          <w:b/>
        </w:rPr>
      </w:pPr>
    </w:p>
    <w:p w14:paraId="7F14DADE" w14:textId="2FB0416E" w:rsidR="00CB4A1B" w:rsidRPr="008C6859" w:rsidRDefault="00CB4A1B" w:rsidP="006D6323">
      <w:pPr>
        <w:pStyle w:val="Default"/>
        <w:jc w:val="both"/>
      </w:pPr>
      <w:del w:id="112" w:author="Jason Farnsworth" w:date="2021-04-22T11:42:00Z">
        <w:r>
          <w:delText>Protests not based on procedural matters will not be considere</w:delText>
        </w:r>
        <w:r w:rsidR="00902CCF">
          <w:delText xml:space="preserve">d. </w:delText>
        </w:r>
      </w:del>
      <w:r w:rsidR="00902CCF" w:rsidRPr="008C6859">
        <w:t xml:space="preserve">Protests will be rejected </w:t>
      </w:r>
      <w:del w:id="113" w:author="Jason Farnsworth" w:date="2021-04-22T11:42:00Z">
        <w:r>
          <w:delText>without</w:delText>
        </w:r>
      </w:del>
      <w:ins w:id="114" w:author="Jason Farnsworth" w:date="2021-04-22T11:42:00Z">
        <w:r w:rsidR="000B17CF">
          <w:t>for lack of</w:t>
        </w:r>
      </w:ins>
      <w:r w:rsidR="000B17CF" w:rsidRPr="008C6859">
        <w:t xml:space="preserve"> </w:t>
      </w:r>
      <w:r w:rsidRPr="008C6859">
        <w:t xml:space="preserve">merit if they </w:t>
      </w:r>
      <w:del w:id="115" w:author="Jason Farnsworth" w:date="2021-04-22T11:42:00Z">
        <w:r>
          <w:delText>address such issues as: (1)</w:delText>
        </w:r>
      </w:del>
      <w:ins w:id="116" w:author="Jason Farnsworth" w:date="2021-04-22T11:42:00Z">
        <w:r w:rsidR="00414864">
          <w:t>only challenge</w:t>
        </w:r>
      </w:ins>
      <w:r w:rsidRPr="008C6859">
        <w:t xml:space="preserve"> an evaluator’s professional judgment on the quality of the proposal, or</w:t>
      </w:r>
      <w:del w:id="117" w:author="Jason Farnsworth" w:date="2021-04-22T11:42:00Z">
        <w:r>
          <w:delText xml:space="preserve"> (2)</w:delText>
        </w:r>
      </w:del>
      <w:r w:rsidRPr="008C6859">
        <w:t xml:space="preserve"> the Program’s assessment of its own needs or requirements. </w:t>
      </w:r>
    </w:p>
    <w:p w14:paraId="5E1D6923" w14:textId="77777777" w:rsidR="00CB4A1B" w:rsidRPr="008C6859" w:rsidRDefault="00CB4A1B" w:rsidP="006D6323">
      <w:pPr>
        <w:pStyle w:val="Default"/>
        <w:jc w:val="both"/>
      </w:pPr>
    </w:p>
    <w:p w14:paraId="29575289" w14:textId="17CAF86C" w:rsidR="00CB4A1B" w:rsidRPr="008C6859" w:rsidRDefault="00CB4A1B" w:rsidP="006D6323">
      <w:pPr>
        <w:pStyle w:val="Default"/>
        <w:jc w:val="both"/>
      </w:pPr>
      <w:r w:rsidRPr="008C6859">
        <w:t xml:space="preserve">Upon receipt of a protest, a protest review will be held. The </w:t>
      </w:r>
      <w:del w:id="118" w:author="Jason Farnsworth" w:date="2021-04-22T11:42:00Z">
        <w:r w:rsidR="001569B8">
          <w:delText>Executive Director</w:delText>
        </w:r>
      </w:del>
      <w:ins w:id="119" w:author="Jason Farnsworth" w:date="2021-04-22T11:42:00Z">
        <w:r w:rsidR="00C56313" w:rsidRPr="008C6859">
          <w:t>ED</w:t>
        </w:r>
      </w:ins>
      <w:r w:rsidRPr="008C6859">
        <w:t xml:space="preserve"> will consider the record and all facts available and issue a decision within five (5) business days of receipt of protest unless additional time is required, in which case the protesting party will be notified by the Program. </w:t>
      </w:r>
    </w:p>
    <w:p w14:paraId="16061E0D" w14:textId="77777777" w:rsidR="00CB4A1B" w:rsidRPr="008C6859" w:rsidRDefault="00CB4A1B" w:rsidP="006D6323">
      <w:pPr>
        <w:pStyle w:val="Default"/>
        <w:jc w:val="both"/>
      </w:pPr>
    </w:p>
    <w:p w14:paraId="03BB88C1" w14:textId="77777777" w:rsidR="00CB4A1B" w:rsidRPr="008C6859" w:rsidRDefault="00CB4A1B" w:rsidP="006D6323">
      <w:pPr>
        <w:pStyle w:val="Default"/>
        <w:jc w:val="both"/>
      </w:pPr>
      <w:r w:rsidRPr="008C6859">
        <w:t>The final determination of the protest shall:</w:t>
      </w:r>
    </w:p>
    <w:p w14:paraId="4C7A1826" w14:textId="77777777" w:rsidR="00CB4A1B" w:rsidRPr="008C6859" w:rsidRDefault="00CB4A1B" w:rsidP="006D6323">
      <w:pPr>
        <w:pStyle w:val="Default"/>
        <w:numPr>
          <w:ilvl w:val="0"/>
          <w:numId w:val="7"/>
        </w:numPr>
        <w:jc w:val="both"/>
      </w:pPr>
      <w:r w:rsidRPr="008C6859">
        <w:t xml:space="preserve">Find the protest lacking in merit and uphold the </w:t>
      </w:r>
      <w:r w:rsidR="00145356" w:rsidRPr="008C6859">
        <w:t xml:space="preserve">Proposal </w:t>
      </w:r>
      <w:r w:rsidRPr="008C6859">
        <w:t>Selection Panel’s action; or</w:t>
      </w:r>
    </w:p>
    <w:p w14:paraId="02FD40F3" w14:textId="77777777" w:rsidR="00CB4A1B" w:rsidRPr="008C6859" w:rsidRDefault="00CB4A1B" w:rsidP="006D6323">
      <w:pPr>
        <w:pStyle w:val="Default"/>
        <w:numPr>
          <w:ilvl w:val="0"/>
          <w:numId w:val="7"/>
        </w:numPr>
        <w:jc w:val="both"/>
      </w:pPr>
      <w:r w:rsidRPr="008C6859">
        <w:t xml:space="preserve">Find only technical or harmless errors in the solicitation process and determine the </w:t>
      </w:r>
      <w:r w:rsidR="00145356" w:rsidRPr="008C6859">
        <w:t xml:space="preserve">Proposal </w:t>
      </w:r>
      <w:r w:rsidRPr="008C6859">
        <w:t>Selection Panel to be in substantial compliance and reject the protest; or</w:t>
      </w:r>
    </w:p>
    <w:p w14:paraId="48B16745" w14:textId="60A90A72" w:rsidR="00CB4A1B" w:rsidRPr="008C6859" w:rsidRDefault="00CB4A1B" w:rsidP="006D6323">
      <w:pPr>
        <w:pStyle w:val="Default"/>
        <w:numPr>
          <w:ilvl w:val="0"/>
          <w:numId w:val="7"/>
        </w:numPr>
        <w:jc w:val="both"/>
      </w:pPr>
      <w:r w:rsidRPr="008C6859">
        <w:t xml:space="preserve">Find merit in the protest and provide the </w:t>
      </w:r>
      <w:del w:id="120" w:author="Jason Farnsworth" w:date="2021-04-22T11:42:00Z">
        <w:r>
          <w:delText>Governance Committee</w:delText>
        </w:r>
      </w:del>
      <w:ins w:id="121" w:author="Jason Farnsworth" w:date="2021-04-22T11:42:00Z">
        <w:r w:rsidR="00C56313" w:rsidRPr="008C6859">
          <w:t>GC</w:t>
        </w:r>
      </w:ins>
      <w:r w:rsidRPr="008C6859">
        <w:t xml:space="preserve"> options which may include:</w:t>
      </w:r>
    </w:p>
    <w:p w14:paraId="58D3965D" w14:textId="77777777" w:rsidR="00CB4A1B" w:rsidRPr="008C6859" w:rsidRDefault="00CB4A1B" w:rsidP="006D6323">
      <w:pPr>
        <w:pStyle w:val="Default"/>
        <w:numPr>
          <w:ilvl w:val="0"/>
          <w:numId w:val="8"/>
        </w:numPr>
        <w:jc w:val="both"/>
      </w:pPr>
      <w:r w:rsidRPr="008C6859">
        <w:lastRenderedPageBreak/>
        <w:t>Correct the errors an</w:t>
      </w:r>
      <w:r w:rsidR="00145356" w:rsidRPr="008C6859">
        <w:t xml:space="preserve">d re-evaluate all proposals; </w:t>
      </w:r>
      <w:r w:rsidRPr="008C6859">
        <w:t>or</w:t>
      </w:r>
    </w:p>
    <w:p w14:paraId="483C4587" w14:textId="77777777" w:rsidR="00CB4A1B" w:rsidRPr="008C6859" w:rsidRDefault="00CB4A1B" w:rsidP="006D6323">
      <w:pPr>
        <w:pStyle w:val="Default"/>
        <w:numPr>
          <w:ilvl w:val="0"/>
          <w:numId w:val="8"/>
        </w:numPr>
        <w:jc w:val="both"/>
      </w:pPr>
      <w:r w:rsidRPr="008C6859">
        <w:t>Reissue the solicitation d</w:t>
      </w:r>
      <w:r w:rsidR="00145356" w:rsidRPr="008C6859">
        <w:t>ocument and begin a new process;</w:t>
      </w:r>
      <w:r w:rsidRPr="008C6859">
        <w:t xml:space="preserve"> or</w:t>
      </w:r>
    </w:p>
    <w:p w14:paraId="4B441A6B" w14:textId="0F193072" w:rsidR="00CB4A1B" w:rsidRPr="008C6859" w:rsidRDefault="00145356" w:rsidP="006D6323">
      <w:pPr>
        <w:pStyle w:val="Default"/>
        <w:numPr>
          <w:ilvl w:val="0"/>
          <w:numId w:val="8"/>
        </w:numPr>
        <w:jc w:val="both"/>
      </w:pPr>
      <w:r w:rsidRPr="008C6859">
        <w:t xml:space="preserve">Make other determinations and pursue </w:t>
      </w:r>
      <w:r w:rsidR="00CB4A1B" w:rsidRPr="008C6859">
        <w:t>other courses of action as appropriate.</w:t>
      </w:r>
    </w:p>
    <w:p w14:paraId="546442C8" w14:textId="5703A2F5" w:rsidR="00CD5A24" w:rsidRPr="008C6859" w:rsidRDefault="00CD5A24" w:rsidP="00CD5A24">
      <w:pPr>
        <w:pStyle w:val="Default"/>
        <w:jc w:val="both"/>
      </w:pPr>
    </w:p>
    <w:p w14:paraId="36D31DAD" w14:textId="3D0F7496" w:rsidR="00ED3CF9" w:rsidRPr="008C6859" w:rsidRDefault="00ED3CF9" w:rsidP="00ED3CF9">
      <w:pPr>
        <w:numPr>
          <w:ilvl w:val="0"/>
          <w:numId w:val="9"/>
        </w:numPr>
        <w:jc w:val="both"/>
        <w:rPr>
          <w:b/>
        </w:rPr>
      </w:pPr>
      <w:r w:rsidRPr="008C6859">
        <w:rPr>
          <w:b/>
        </w:rPr>
        <w:t xml:space="preserve">Contracting </w:t>
      </w:r>
      <w:r w:rsidR="00FB3BF9" w:rsidRPr="008C6859">
        <w:rPr>
          <w:b/>
        </w:rPr>
        <w:t xml:space="preserve">Thresholds and </w:t>
      </w:r>
      <w:r w:rsidRPr="008C6859">
        <w:rPr>
          <w:b/>
        </w:rPr>
        <w:t>Procedures</w:t>
      </w:r>
    </w:p>
    <w:p w14:paraId="6AC94161" w14:textId="1D7EAD5F" w:rsidR="00FB3BF9" w:rsidRPr="008C6859" w:rsidRDefault="00FB3BF9" w:rsidP="00FB3BF9">
      <w:pPr>
        <w:pStyle w:val="ListParagraph"/>
        <w:numPr>
          <w:ilvl w:val="0"/>
          <w:numId w:val="11"/>
        </w:numPr>
        <w:jc w:val="both"/>
      </w:pPr>
      <w:r w:rsidRPr="008C6859">
        <w:t xml:space="preserve"> Contract Thresholds</w:t>
      </w:r>
    </w:p>
    <w:p w14:paraId="4AF1E2C2" w14:textId="1235CF04" w:rsidR="00FB3BF9" w:rsidRPr="008C6859" w:rsidRDefault="00FB3BF9" w:rsidP="00FB3BF9">
      <w:pPr>
        <w:ind w:left="720"/>
        <w:jc w:val="both"/>
      </w:pPr>
      <w:r w:rsidRPr="008C6859">
        <w:rPr>
          <w:b/>
        </w:rPr>
        <w:t xml:space="preserve">All Thresholds: </w:t>
      </w:r>
      <w:r w:rsidRPr="008C6859">
        <w:t xml:space="preserve">Authorization of contracts lies with the FC and the GC as described in the Program Document and summarized subsequently in this document. If the draft contract is included in the procurement solicitation approved by the FC or GC and the contract price is within the work item budget, the ED can finalize the contract and submit it to the </w:t>
      </w:r>
      <w:proofErr w:type="spellStart"/>
      <w:r w:rsidRPr="008C6859">
        <w:t>FME</w:t>
      </w:r>
      <w:proofErr w:type="spellEnd"/>
      <w:r w:rsidRPr="008C6859">
        <w:t xml:space="preserve">, as well as issue notice to proceed to the contractor. If the draft contract is not included in the procurement solicitation, the FC must approve the contract before it can be finalized and submitted to the </w:t>
      </w:r>
      <w:proofErr w:type="spellStart"/>
      <w:r w:rsidRPr="008C6859">
        <w:t>FME</w:t>
      </w:r>
      <w:proofErr w:type="spellEnd"/>
      <w:r w:rsidRPr="008C6859">
        <w:t xml:space="preserve"> for execution. If the contract price exceeds the work item budget, it must be approved by the GC before it can be finalized and submitted to the </w:t>
      </w:r>
      <w:proofErr w:type="spellStart"/>
      <w:r w:rsidRPr="008C6859">
        <w:t>FME</w:t>
      </w:r>
      <w:proofErr w:type="spellEnd"/>
      <w:r w:rsidR="002B5C4D" w:rsidRPr="008C6859">
        <w:t xml:space="preserve"> for execution</w:t>
      </w:r>
      <w:r w:rsidRPr="008C6859">
        <w:t xml:space="preserve">.   </w:t>
      </w:r>
    </w:p>
    <w:p w14:paraId="3C950B30" w14:textId="77777777" w:rsidR="00FB3BF9" w:rsidRPr="008C6859" w:rsidRDefault="00FB3BF9" w:rsidP="00FB3BF9">
      <w:pPr>
        <w:jc w:val="both"/>
      </w:pPr>
    </w:p>
    <w:p w14:paraId="3CDAFAB1" w14:textId="50028EA1" w:rsidR="00FB3BF9" w:rsidRPr="00E50F79" w:rsidRDefault="00FB3BF9" w:rsidP="00FB3BF9">
      <w:pPr>
        <w:ind w:left="720"/>
        <w:jc w:val="both"/>
        <w:rPr>
          <w:b/>
          <w:noProof/>
        </w:rPr>
      </w:pPr>
      <w:del w:id="122" w:author="Jason Farnsworth" w:date="2021-04-22T11:42:00Z">
        <w:r w:rsidRPr="00E50F79">
          <w:rPr>
            <w:b/>
            <w:noProof/>
          </w:rPr>
          <w:delText>&lt;</w:delText>
        </w:r>
      </w:del>
      <w:ins w:id="123" w:author="Jason Farnsworth" w:date="2021-04-22T11:42:00Z">
        <w:r w:rsidR="00712D88" w:rsidRPr="00E50F79">
          <w:rPr>
            <w:b/>
            <w:noProof/>
          </w:rPr>
          <w:t>Less than</w:t>
        </w:r>
      </w:ins>
      <w:r w:rsidR="00712D88" w:rsidRPr="00E50F79">
        <w:rPr>
          <w:b/>
          <w:noProof/>
        </w:rPr>
        <w:t xml:space="preserve"> </w:t>
      </w:r>
      <w:r w:rsidRPr="00E50F79">
        <w:rPr>
          <w:b/>
          <w:noProof/>
        </w:rPr>
        <w:t>$10,000</w:t>
      </w:r>
      <w:ins w:id="124" w:author="Jason Farnsworth" w:date="2021-04-22T11:42:00Z">
        <w:r w:rsidR="00712D88" w:rsidRPr="00E50F79">
          <w:rPr>
            <w:b/>
            <w:noProof/>
          </w:rPr>
          <w:t>:</w:t>
        </w:r>
      </w:ins>
      <w:r w:rsidRPr="00E50F79">
        <w:rPr>
          <w:b/>
          <w:noProof/>
        </w:rPr>
        <w:t xml:space="preserve"> </w:t>
      </w:r>
    </w:p>
    <w:p w14:paraId="37D0325E" w14:textId="5C321D5E" w:rsidR="00FB3BF9" w:rsidRPr="00E50F79" w:rsidRDefault="00FB3BF9" w:rsidP="00FB3BF9">
      <w:pPr>
        <w:numPr>
          <w:ilvl w:val="0"/>
          <w:numId w:val="3"/>
        </w:numPr>
        <w:jc w:val="both"/>
        <w:rPr>
          <w:noProof/>
        </w:rPr>
      </w:pPr>
      <w:r w:rsidRPr="00E50F79">
        <w:rPr>
          <w:noProof/>
        </w:rPr>
        <w:t>No written contract required.</w:t>
      </w:r>
    </w:p>
    <w:p w14:paraId="4929005D" w14:textId="62B415D4" w:rsidR="00FB3BF9" w:rsidRPr="00E50F79" w:rsidRDefault="00FB3BF9" w:rsidP="00FB3BF9">
      <w:pPr>
        <w:numPr>
          <w:ilvl w:val="0"/>
          <w:numId w:val="3"/>
        </w:numPr>
        <w:jc w:val="both"/>
        <w:rPr>
          <w:noProof/>
        </w:rPr>
      </w:pPr>
      <w:r w:rsidRPr="00E50F79">
        <w:rPr>
          <w:noProof/>
        </w:rPr>
        <w:t>Acceptance of quote may be verbal or in writing, but must be documented</w:t>
      </w:r>
      <w:r w:rsidR="002B5C4D" w:rsidRPr="00E50F79">
        <w:rPr>
          <w:noProof/>
        </w:rPr>
        <w:t xml:space="preserve"> in accordance with EDO practices</w:t>
      </w:r>
      <w:r w:rsidRPr="00E50F79">
        <w:rPr>
          <w:noProof/>
        </w:rPr>
        <w:t xml:space="preserve">.  </w:t>
      </w:r>
    </w:p>
    <w:p w14:paraId="44FFBCD0" w14:textId="77777777" w:rsidR="00FB3BF9" w:rsidRPr="00E50F79" w:rsidRDefault="00FB3BF9" w:rsidP="00FB3BF9">
      <w:pPr>
        <w:jc w:val="both"/>
        <w:rPr>
          <w:noProof/>
        </w:rPr>
      </w:pPr>
    </w:p>
    <w:p w14:paraId="21FB46EA" w14:textId="1DF41BBD" w:rsidR="00FB3BF9" w:rsidRPr="00E50F79" w:rsidRDefault="00FB3BF9" w:rsidP="00FB3BF9">
      <w:pPr>
        <w:ind w:firstLine="720"/>
        <w:jc w:val="both"/>
        <w:rPr>
          <w:noProof/>
        </w:rPr>
      </w:pPr>
      <w:del w:id="125" w:author="Jason Farnsworth" w:date="2021-04-22T11:42:00Z">
        <w:r w:rsidRPr="00E50F79">
          <w:rPr>
            <w:b/>
            <w:noProof/>
          </w:rPr>
          <w:delText xml:space="preserve">=&gt; </w:delText>
        </w:r>
      </w:del>
      <w:r w:rsidRPr="00E50F79">
        <w:rPr>
          <w:b/>
          <w:noProof/>
        </w:rPr>
        <w:t xml:space="preserve">$10,000 </w:t>
      </w:r>
      <w:del w:id="126" w:author="Jason Farnsworth" w:date="2021-04-22T11:42:00Z">
        <w:r w:rsidRPr="00E50F79">
          <w:rPr>
            <w:b/>
            <w:noProof/>
          </w:rPr>
          <w:delText>and &lt;</w:delText>
        </w:r>
      </w:del>
      <w:ins w:id="127" w:author="Jason Farnsworth" w:date="2021-04-22T11:42:00Z">
        <w:r w:rsidR="00712D88" w:rsidRPr="00E50F79">
          <w:rPr>
            <w:b/>
            <w:noProof/>
          </w:rPr>
          <w:t>or greater, but less than</w:t>
        </w:r>
      </w:ins>
      <w:r w:rsidR="00712D88" w:rsidRPr="00E50F79">
        <w:rPr>
          <w:b/>
          <w:noProof/>
        </w:rPr>
        <w:t xml:space="preserve"> </w:t>
      </w:r>
      <w:r w:rsidRPr="00E50F79">
        <w:rPr>
          <w:b/>
          <w:noProof/>
        </w:rPr>
        <w:t xml:space="preserve">$25,000: </w:t>
      </w:r>
    </w:p>
    <w:p w14:paraId="3FDC4032" w14:textId="77777777" w:rsidR="00FB3BF9" w:rsidRPr="00E50F79" w:rsidRDefault="00FB3BF9" w:rsidP="00FB3BF9">
      <w:pPr>
        <w:numPr>
          <w:ilvl w:val="0"/>
          <w:numId w:val="1"/>
        </w:numPr>
        <w:jc w:val="both"/>
        <w:rPr>
          <w:noProof/>
        </w:rPr>
      </w:pPr>
      <w:r w:rsidRPr="00E50F79">
        <w:rPr>
          <w:noProof/>
        </w:rPr>
        <w:t>Written contract required.</w:t>
      </w:r>
    </w:p>
    <w:p w14:paraId="7F97990C" w14:textId="77777777" w:rsidR="00FB3BF9" w:rsidRPr="00E50F79" w:rsidRDefault="00FB3BF9" w:rsidP="00FB3BF9">
      <w:pPr>
        <w:numPr>
          <w:ilvl w:val="0"/>
          <w:numId w:val="1"/>
        </w:numPr>
        <w:jc w:val="both"/>
        <w:rPr>
          <w:noProof/>
        </w:rPr>
      </w:pPr>
      <w:r w:rsidRPr="00E50F79">
        <w:rPr>
          <w:noProof/>
        </w:rPr>
        <w:t>Contracts approved by ED.</w:t>
      </w:r>
    </w:p>
    <w:p w14:paraId="7AA020E9" w14:textId="738099D9" w:rsidR="00472C10" w:rsidRPr="00E50F79" w:rsidRDefault="00472C10" w:rsidP="00FB3BF9">
      <w:pPr>
        <w:numPr>
          <w:ilvl w:val="0"/>
          <w:numId w:val="1"/>
        </w:numPr>
        <w:jc w:val="both"/>
        <w:rPr>
          <w:noProof/>
        </w:rPr>
      </w:pPr>
      <w:bookmarkStart w:id="128" w:name="_Hlk64291132"/>
      <w:r w:rsidRPr="00E50F79">
        <w:rPr>
          <w:noProof/>
        </w:rPr>
        <w:t>Goods</w:t>
      </w:r>
      <w:del w:id="129" w:author="Jason Farnsworth" w:date="2021-04-22T11:42:00Z">
        <w:r w:rsidRPr="00B175D4">
          <w:rPr>
            <w:noProof/>
            <w:rPrChange w:id="130" w:author="Jason Farnsworth" w:date="2021-04-23T10:47:00Z">
              <w:rPr/>
            </w:rPrChange>
          </w:rPr>
          <w:delText> </w:delText>
        </w:r>
      </w:del>
      <w:r w:rsidRPr="00E50F79">
        <w:rPr>
          <w:noProof/>
        </w:rPr>
        <w:t>: No standard</w:t>
      </w:r>
      <w:del w:id="131" w:author="Jason Farnsworth" w:date="2021-04-22T11:42:00Z">
        <w:r w:rsidRPr="00B175D4">
          <w:rPr>
            <w:noProof/>
            <w:rPrChange w:id="132" w:author="Jason Farnsworth" w:date="2021-04-23T10:47:00Z">
              <w:rPr/>
            </w:rPrChange>
          </w:rPr>
          <w:delText>,</w:delText>
        </w:r>
      </w:del>
      <w:ins w:id="133" w:author="Jason Farnsworth" w:date="2021-04-22T11:42:00Z">
        <w:r w:rsidR="005C0F7C" w:rsidRPr="00B175D4">
          <w:rPr>
            <w:noProof/>
            <w:rPrChange w:id="134" w:author="Jason Farnsworth" w:date="2021-04-23T10:47:00Z">
              <w:rPr/>
            </w:rPrChange>
          </w:rPr>
          <w:t xml:space="preserve"> contract;</w:t>
        </w:r>
      </w:ins>
      <w:r w:rsidRPr="00E50F79">
        <w:rPr>
          <w:noProof/>
        </w:rPr>
        <w:t xml:space="preserve"> case by case. </w:t>
      </w:r>
    </w:p>
    <w:bookmarkEnd w:id="128"/>
    <w:p w14:paraId="75D76E39" w14:textId="4AD5796D" w:rsidR="00FB3BF9" w:rsidRPr="00E50F79" w:rsidRDefault="00FB3BF9" w:rsidP="00FB3BF9">
      <w:pPr>
        <w:numPr>
          <w:ilvl w:val="0"/>
          <w:numId w:val="1"/>
        </w:numPr>
        <w:jc w:val="both"/>
        <w:rPr>
          <w:noProof/>
        </w:rPr>
      </w:pPr>
      <w:r w:rsidRPr="00E50F79">
        <w:rPr>
          <w:noProof/>
        </w:rPr>
        <w:t>Professional Services: Utilize professional services contract.</w:t>
      </w:r>
    </w:p>
    <w:p w14:paraId="64AC6D20" w14:textId="279B0475" w:rsidR="00FB3BF9" w:rsidRPr="00E50F79" w:rsidRDefault="00FB3BF9" w:rsidP="00FB3BF9">
      <w:pPr>
        <w:numPr>
          <w:ilvl w:val="0"/>
          <w:numId w:val="1"/>
        </w:numPr>
        <w:jc w:val="both"/>
        <w:rPr>
          <w:noProof/>
        </w:rPr>
      </w:pPr>
      <w:r w:rsidRPr="00E50F79">
        <w:rPr>
          <w:noProof/>
        </w:rPr>
        <w:t xml:space="preserve">Construction: Utilize construction contract for projects </w:t>
      </w:r>
      <w:del w:id="135" w:author="Jason Farnsworth" w:date="2021-04-22T11:42:00Z">
        <w:r w:rsidRPr="00E50F79">
          <w:rPr>
            <w:noProof/>
          </w:rPr>
          <w:delText>&lt;$</w:delText>
        </w:r>
      </w:del>
      <w:ins w:id="136" w:author="Jason Farnsworth" w:date="2021-04-22T11:42:00Z">
        <w:r w:rsidR="008C6859" w:rsidRPr="00E50F79">
          <w:rPr>
            <w:noProof/>
          </w:rPr>
          <w:t xml:space="preserve">less than </w:t>
        </w:r>
        <w:r w:rsidRPr="00E50F79">
          <w:rPr>
            <w:noProof/>
          </w:rPr>
          <w:t>$</w:t>
        </w:r>
      </w:ins>
      <w:r w:rsidRPr="00E50F79">
        <w:rPr>
          <w:noProof/>
        </w:rPr>
        <w:t>25,000.</w:t>
      </w:r>
    </w:p>
    <w:p w14:paraId="45E35E89" w14:textId="77777777" w:rsidR="00FB3BF9" w:rsidRPr="00E50F79" w:rsidRDefault="00FB3BF9" w:rsidP="00FB3BF9">
      <w:pPr>
        <w:jc w:val="both"/>
        <w:rPr>
          <w:noProof/>
        </w:rPr>
      </w:pPr>
    </w:p>
    <w:p w14:paraId="3EAE758D" w14:textId="7B57624C" w:rsidR="00FB3BF9" w:rsidRPr="00E50F79" w:rsidRDefault="00FB3BF9" w:rsidP="00FB3BF9">
      <w:pPr>
        <w:ind w:firstLine="720"/>
        <w:jc w:val="both"/>
        <w:rPr>
          <w:noProof/>
        </w:rPr>
      </w:pPr>
      <w:del w:id="137" w:author="Jason Farnsworth" w:date="2021-04-22T11:42:00Z">
        <w:r w:rsidRPr="00E50F79">
          <w:rPr>
            <w:b/>
            <w:noProof/>
          </w:rPr>
          <w:delText xml:space="preserve">&gt;= </w:delText>
        </w:r>
      </w:del>
      <w:r w:rsidRPr="00E50F79">
        <w:rPr>
          <w:b/>
          <w:noProof/>
        </w:rPr>
        <w:t xml:space="preserve">$25,000 </w:t>
      </w:r>
      <w:del w:id="138" w:author="Jason Farnsworth" w:date="2021-04-22T11:42:00Z">
        <w:r w:rsidRPr="00E50F79">
          <w:rPr>
            <w:b/>
            <w:noProof/>
          </w:rPr>
          <w:delText>and &lt;=</w:delText>
        </w:r>
      </w:del>
      <w:ins w:id="139" w:author="Jason Farnsworth" w:date="2021-04-22T11:42:00Z">
        <w:r w:rsidR="008C6859" w:rsidRPr="00E50F79">
          <w:rPr>
            <w:b/>
            <w:noProof/>
          </w:rPr>
          <w:t>or greater, but less than</w:t>
        </w:r>
      </w:ins>
      <w:r w:rsidRPr="00E50F79">
        <w:rPr>
          <w:b/>
          <w:noProof/>
        </w:rPr>
        <w:t xml:space="preserve"> $500,000: </w:t>
      </w:r>
    </w:p>
    <w:p w14:paraId="45E07C83" w14:textId="77777777" w:rsidR="00FB3BF9" w:rsidRPr="00E50F79" w:rsidRDefault="00FB3BF9" w:rsidP="00FB3BF9">
      <w:pPr>
        <w:numPr>
          <w:ilvl w:val="0"/>
          <w:numId w:val="1"/>
        </w:numPr>
        <w:jc w:val="both"/>
        <w:rPr>
          <w:noProof/>
        </w:rPr>
      </w:pPr>
      <w:r w:rsidRPr="00E50F79">
        <w:rPr>
          <w:noProof/>
        </w:rPr>
        <w:t>Written contract required.</w:t>
      </w:r>
    </w:p>
    <w:p w14:paraId="501582B5" w14:textId="77777777" w:rsidR="00FB3BF9" w:rsidRPr="00E50F79" w:rsidRDefault="00FB3BF9" w:rsidP="00FB3BF9">
      <w:pPr>
        <w:numPr>
          <w:ilvl w:val="0"/>
          <w:numId w:val="1"/>
        </w:numPr>
        <w:jc w:val="both"/>
        <w:rPr>
          <w:noProof/>
        </w:rPr>
      </w:pPr>
      <w:r w:rsidRPr="00E50F79">
        <w:rPr>
          <w:noProof/>
        </w:rPr>
        <w:t>Contracts approved by the FC or GC.</w:t>
      </w:r>
    </w:p>
    <w:p w14:paraId="2804AF2A" w14:textId="09684098" w:rsidR="00472C10" w:rsidRPr="00E50F79" w:rsidRDefault="00472C10" w:rsidP="00472C10">
      <w:pPr>
        <w:numPr>
          <w:ilvl w:val="0"/>
          <w:numId w:val="1"/>
        </w:numPr>
        <w:jc w:val="both"/>
        <w:rPr>
          <w:noProof/>
        </w:rPr>
      </w:pPr>
      <w:r w:rsidRPr="00E50F79">
        <w:rPr>
          <w:noProof/>
        </w:rPr>
        <w:t>Goods</w:t>
      </w:r>
      <w:del w:id="140" w:author="Jason Farnsworth" w:date="2021-04-22T11:42:00Z">
        <w:r w:rsidRPr="00B175D4">
          <w:rPr>
            <w:noProof/>
            <w:rPrChange w:id="141" w:author="Jason Farnsworth" w:date="2021-04-23T10:47:00Z">
              <w:rPr/>
            </w:rPrChange>
          </w:rPr>
          <w:delText> </w:delText>
        </w:r>
      </w:del>
      <w:r w:rsidRPr="00E50F79">
        <w:rPr>
          <w:noProof/>
        </w:rPr>
        <w:t>: No standard</w:t>
      </w:r>
      <w:del w:id="142" w:author="Jason Farnsworth" w:date="2021-04-22T11:42:00Z">
        <w:r w:rsidRPr="00B175D4">
          <w:rPr>
            <w:noProof/>
            <w:rPrChange w:id="143" w:author="Jason Farnsworth" w:date="2021-04-23T10:47:00Z">
              <w:rPr/>
            </w:rPrChange>
          </w:rPr>
          <w:delText>,</w:delText>
        </w:r>
      </w:del>
      <w:ins w:id="144" w:author="Jason Farnsworth" w:date="2021-04-22T11:42:00Z">
        <w:r w:rsidR="005C0F7C" w:rsidRPr="00B175D4">
          <w:rPr>
            <w:noProof/>
            <w:rPrChange w:id="145" w:author="Jason Farnsworth" w:date="2021-04-23T10:47:00Z">
              <w:rPr/>
            </w:rPrChange>
          </w:rPr>
          <w:t xml:space="preserve"> contract;</w:t>
        </w:r>
      </w:ins>
      <w:r w:rsidRPr="00E50F79">
        <w:rPr>
          <w:noProof/>
        </w:rPr>
        <w:t xml:space="preserve"> case by case. </w:t>
      </w:r>
    </w:p>
    <w:p w14:paraId="644440C7" w14:textId="695975AF" w:rsidR="00FB3BF9" w:rsidRPr="00E50F79" w:rsidRDefault="00FB3BF9" w:rsidP="00FB3BF9">
      <w:pPr>
        <w:numPr>
          <w:ilvl w:val="0"/>
          <w:numId w:val="1"/>
        </w:numPr>
        <w:jc w:val="both"/>
        <w:rPr>
          <w:noProof/>
        </w:rPr>
      </w:pPr>
      <w:r w:rsidRPr="00E50F79">
        <w:rPr>
          <w:noProof/>
        </w:rPr>
        <w:t>Professional Services: Utilize professional services contract.</w:t>
      </w:r>
    </w:p>
    <w:p w14:paraId="29760922" w14:textId="577D1699" w:rsidR="00FB3BF9" w:rsidRPr="00E50F79" w:rsidRDefault="00FB3BF9" w:rsidP="00FB3BF9">
      <w:pPr>
        <w:numPr>
          <w:ilvl w:val="0"/>
          <w:numId w:val="1"/>
        </w:numPr>
        <w:jc w:val="both"/>
        <w:rPr>
          <w:noProof/>
        </w:rPr>
      </w:pPr>
      <w:r w:rsidRPr="00E50F79">
        <w:rPr>
          <w:noProof/>
        </w:rPr>
        <w:t xml:space="preserve">Construction: Utilize construction contract for projects </w:t>
      </w:r>
      <w:del w:id="146" w:author="Jason Farnsworth" w:date="2021-04-22T11:42:00Z">
        <w:r w:rsidRPr="00E50F79">
          <w:rPr>
            <w:noProof/>
          </w:rPr>
          <w:delText xml:space="preserve">between </w:delText>
        </w:r>
      </w:del>
      <w:r w:rsidRPr="00E50F79">
        <w:rPr>
          <w:noProof/>
        </w:rPr>
        <w:t xml:space="preserve">$25,000 </w:t>
      </w:r>
      <w:del w:id="147" w:author="Jason Farnsworth" w:date="2021-04-22T11:42:00Z">
        <w:r w:rsidRPr="00E50F79">
          <w:rPr>
            <w:noProof/>
          </w:rPr>
          <w:delText>and</w:delText>
        </w:r>
      </w:del>
      <w:ins w:id="148" w:author="Jason Farnsworth" w:date="2021-04-22T11:42:00Z">
        <w:r w:rsidR="008C6859" w:rsidRPr="00E50F79">
          <w:rPr>
            <w:noProof/>
          </w:rPr>
          <w:t>or greater, but less than</w:t>
        </w:r>
      </w:ins>
      <w:r w:rsidR="008C6859" w:rsidRPr="00E50F79">
        <w:rPr>
          <w:noProof/>
        </w:rPr>
        <w:t xml:space="preserve"> </w:t>
      </w:r>
      <w:r w:rsidRPr="00E50F79">
        <w:rPr>
          <w:noProof/>
        </w:rPr>
        <w:t>$500,000.</w:t>
      </w:r>
    </w:p>
    <w:p w14:paraId="304913FA" w14:textId="77777777" w:rsidR="00FB3BF9" w:rsidRPr="00E50F79" w:rsidRDefault="00FB3BF9" w:rsidP="00FB3BF9">
      <w:pPr>
        <w:ind w:firstLine="720"/>
        <w:jc w:val="both"/>
        <w:rPr>
          <w:b/>
          <w:noProof/>
        </w:rPr>
      </w:pPr>
    </w:p>
    <w:p w14:paraId="7E902141" w14:textId="74D8DCF2" w:rsidR="00FB3BF9" w:rsidRPr="00E50F79" w:rsidRDefault="00FB3BF9" w:rsidP="00FB3BF9">
      <w:pPr>
        <w:ind w:firstLine="720"/>
        <w:jc w:val="both"/>
        <w:rPr>
          <w:b/>
          <w:noProof/>
        </w:rPr>
      </w:pPr>
      <w:del w:id="149" w:author="Jason Farnsworth" w:date="2021-04-22T11:42:00Z">
        <w:r w:rsidRPr="00E50F79">
          <w:rPr>
            <w:b/>
            <w:noProof/>
          </w:rPr>
          <w:delText>&gt;$</w:delText>
        </w:r>
      </w:del>
      <w:ins w:id="150" w:author="Jason Farnsworth" w:date="2021-04-22T11:42:00Z">
        <w:r w:rsidRPr="00E50F79">
          <w:rPr>
            <w:b/>
            <w:noProof/>
          </w:rPr>
          <w:t>$</w:t>
        </w:r>
      </w:ins>
      <w:r w:rsidRPr="00E50F79">
        <w:rPr>
          <w:b/>
          <w:noProof/>
        </w:rPr>
        <w:t>500,000</w:t>
      </w:r>
      <w:ins w:id="151" w:author="Jason Farnsworth" w:date="2021-04-22T11:42:00Z">
        <w:r w:rsidR="008C6859" w:rsidRPr="00E50F79">
          <w:rPr>
            <w:b/>
            <w:noProof/>
          </w:rPr>
          <w:t xml:space="preserve"> or greater</w:t>
        </w:r>
      </w:ins>
      <w:r w:rsidRPr="00E50F79">
        <w:rPr>
          <w:b/>
          <w:noProof/>
        </w:rPr>
        <w:t xml:space="preserve">: </w:t>
      </w:r>
    </w:p>
    <w:p w14:paraId="7A58A6BB" w14:textId="77777777" w:rsidR="00FB3BF9" w:rsidRPr="00E50F79" w:rsidRDefault="00FB3BF9" w:rsidP="00FB3BF9">
      <w:pPr>
        <w:numPr>
          <w:ilvl w:val="0"/>
          <w:numId w:val="1"/>
        </w:numPr>
        <w:jc w:val="both"/>
        <w:rPr>
          <w:noProof/>
        </w:rPr>
      </w:pPr>
      <w:r w:rsidRPr="00E50F79">
        <w:rPr>
          <w:noProof/>
        </w:rPr>
        <w:t>Written contract required.</w:t>
      </w:r>
    </w:p>
    <w:p w14:paraId="36015855" w14:textId="77777777" w:rsidR="00FB3BF9" w:rsidRPr="00E50F79" w:rsidRDefault="00FB3BF9" w:rsidP="00FB3BF9">
      <w:pPr>
        <w:numPr>
          <w:ilvl w:val="0"/>
          <w:numId w:val="1"/>
        </w:numPr>
        <w:jc w:val="both"/>
        <w:rPr>
          <w:noProof/>
        </w:rPr>
      </w:pPr>
      <w:r w:rsidRPr="00E50F79">
        <w:rPr>
          <w:noProof/>
        </w:rPr>
        <w:t>Contracts approved by the FC or GC.</w:t>
      </w:r>
    </w:p>
    <w:p w14:paraId="6CA68D38" w14:textId="77777777" w:rsidR="00FB3BF9" w:rsidRPr="00E50F79" w:rsidRDefault="00FB3BF9" w:rsidP="00FB3BF9">
      <w:pPr>
        <w:numPr>
          <w:ilvl w:val="0"/>
          <w:numId w:val="1"/>
        </w:numPr>
        <w:jc w:val="both"/>
        <w:rPr>
          <w:noProof/>
        </w:rPr>
      </w:pPr>
      <w:r w:rsidRPr="00E50F79">
        <w:rPr>
          <w:noProof/>
        </w:rPr>
        <w:t>Professional Services: Utilize professional services contract.</w:t>
      </w:r>
    </w:p>
    <w:p w14:paraId="4C847D1A" w14:textId="3EA1294C" w:rsidR="00FB3BF9" w:rsidRPr="00E50F79" w:rsidRDefault="00FB3BF9" w:rsidP="00FB3BF9">
      <w:pPr>
        <w:numPr>
          <w:ilvl w:val="0"/>
          <w:numId w:val="1"/>
        </w:numPr>
        <w:jc w:val="both"/>
        <w:rPr>
          <w:noProof/>
        </w:rPr>
      </w:pPr>
      <w:r w:rsidRPr="00E50F79">
        <w:rPr>
          <w:noProof/>
        </w:rPr>
        <w:t xml:space="preserve">Construction: Utilize construction contract for projects </w:t>
      </w:r>
      <w:del w:id="152" w:author="Jason Farnsworth" w:date="2021-04-22T11:42:00Z">
        <w:r w:rsidRPr="00E50F79">
          <w:rPr>
            <w:noProof/>
          </w:rPr>
          <w:delText xml:space="preserve">&gt; </w:delText>
        </w:r>
      </w:del>
      <w:r w:rsidRPr="00E50F79">
        <w:rPr>
          <w:noProof/>
        </w:rPr>
        <w:t>$500,000</w:t>
      </w:r>
      <w:ins w:id="153" w:author="Jason Farnsworth" w:date="2021-04-22T11:42:00Z">
        <w:r w:rsidR="008C6859" w:rsidRPr="00E50F79">
          <w:rPr>
            <w:noProof/>
          </w:rPr>
          <w:t xml:space="preserve"> or greater</w:t>
        </w:r>
      </w:ins>
      <w:r w:rsidRPr="00E50F79">
        <w:rPr>
          <w:noProof/>
        </w:rPr>
        <w:t>.</w:t>
      </w:r>
    </w:p>
    <w:p w14:paraId="1FCDEA55" w14:textId="77777777" w:rsidR="00FB3BF9" w:rsidRPr="00E50F79" w:rsidRDefault="00FB3BF9" w:rsidP="00472C10">
      <w:pPr>
        <w:pStyle w:val="ListParagraph"/>
        <w:ind w:left="0"/>
        <w:jc w:val="both"/>
        <w:rPr>
          <w:noProof/>
        </w:rPr>
      </w:pPr>
    </w:p>
    <w:p w14:paraId="37578CFE" w14:textId="5B3836B4" w:rsidR="00FB3BF9" w:rsidRPr="00E50F79" w:rsidRDefault="0050019C">
      <w:pPr>
        <w:jc w:val="both"/>
        <w:rPr>
          <w:noProof/>
        </w:rPr>
      </w:pPr>
      <w:r w:rsidRPr="00E50F79">
        <w:rPr>
          <w:noProof/>
        </w:rPr>
        <w:lastRenderedPageBreak/>
        <w:t xml:space="preserve">In some situations, it may be </w:t>
      </w:r>
      <w:r w:rsidR="002B5C4D" w:rsidRPr="00E50F79">
        <w:rPr>
          <w:noProof/>
        </w:rPr>
        <w:t>appropriate</w:t>
      </w:r>
      <w:r w:rsidRPr="00E50F79">
        <w:rPr>
          <w:noProof/>
        </w:rPr>
        <w:t xml:space="preserve"> to utilize a contract template provided by a vendor, consultant, or contractor. In those situations, the contract must adhere to the requirements in Section XII below and be approved by the FC.  </w:t>
      </w:r>
    </w:p>
    <w:p w14:paraId="0C6C484B" w14:textId="77777777" w:rsidR="0050019C" w:rsidRPr="00E50F79" w:rsidRDefault="0050019C">
      <w:pPr>
        <w:jc w:val="both"/>
        <w:rPr>
          <w:noProof/>
        </w:rPr>
      </w:pPr>
    </w:p>
    <w:p w14:paraId="0AF7C870" w14:textId="49BA7DA0" w:rsidR="00FB3BF9" w:rsidRPr="008C6859" w:rsidRDefault="00FB3BF9">
      <w:pPr>
        <w:jc w:val="both"/>
      </w:pPr>
      <w:r w:rsidRPr="008C6859">
        <w:t>B. Contract</w:t>
      </w:r>
      <w:r w:rsidR="00811EAE" w:rsidRPr="008C6859">
        <w:t xml:space="preserve"> Procedure</w:t>
      </w:r>
      <w:r w:rsidRPr="008C6859">
        <w:t>s</w:t>
      </w:r>
    </w:p>
    <w:p w14:paraId="54C473B1" w14:textId="47BA2C57" w:rsidR="00ED3CF9" w:rsidRPr="008C6859" w:rsidRDefault="00ED3CF9" w:rsidP="00053E56">
      <w:pPr>
        <w:jc w:val="both"/>
        <w:rPr>
          <w:b/>
        </w:rPr>
      </w:pPr>
      <w:r w:rsidRPr="008C6859">
        <w:t xml:space="preserve">After selection of the consultant/contractor, the </w:t>
      </w:r>
      <w:del w:id="154" w:author="Jason Farnsworth" w:date="2021-04-22T11:42:00Z">
        <w:r>
          <w:delText>Executive Director</w:delText>
        </w:r>
      </w:del>
      <w:ins w:id="155" w:author="Jason Farnsworth" w:date="2021-04-22T11:42:00Z">
        <w:r w:rsidR="00C56313" w:rsidRPr="008C6859">
          <w:t>ED</w:t>
        </w:r>
      </w:ins>
      <w:r w:rsidRPr="008C6859">
        <w:t xml:space="preserve"> will prepare the draft contract including, as a minimum: general provisions, scope of work, contract amount and schedule.  </w:t>
      </w:r>
      <w:r w:rsidR="000172EE" w:rsidRPr="008C6859">
        <w:t xml:space="preserve">If the </w:t>
      </w:r>
      <w:r w:rsidR="00FB3BF9" w:rsidRPr="008C6859">
        <w:t xml:space="preserve">form of </w:t>
      </w:r>
      <w:r w:rsidR="000172EE" w:rsidRPr="008C6859">
        <w:t>contract was not approved as part of the solicitation, it</w:t>
      </w:r>
      <w:r w:rsidRPr="008C6859">
        <w:t xml:space="preserve"> will be submitted to the FC for review.  </w:t>
      </w:r>
    </w:p>
    <w:p w14:paraId="0F972E90" w14:textId="77777777" w:rsidR="00ED3CF9" w:rsidRPr="008C6859" w:rsidRDefault="00ED3CF9" w:rsidP="00053E56">
      <w:pPr>
        <w:pStyle w:val="ListParagraph"/>
        <w:jc w:val="both"/>
      </w:pPr>
    </w:p>
    <w:p w14:paraId="35E1F4F3" w14:textId="4C43D661" w:rsidR="00ED3CF9" w:rsidRPr="008C6859" w:rsidRDefault="00ED3CF9" w:rsidP="00053E56">
      <w:pPr>
        <w:jc w:val="both"/>
      </w:pPr>
      <w:r w:rsidRPr="008C6859">
        <w:t xml:space="preserve">If the contract meets the standards of the Program procurement policy, the contract is for a single-year service, and the contract amount is within the budget for the work item, the FC can authorize the </w:t>
      </w:r>
      <w:del w:id="156" w:author="Jason Farnsworth" w:date="2021-04-22T11:42:00Z">
        <w:r>
          <w:delText>Executive Director</w:delText>
        </w:r>
      </w:del>
      <w:ins w:id="157" w:author="Jason Farnsworth" w:date="2021-04-22T11:42:00Z">
        <w:r w:rsidR="00C56313" w:rsidRPr="008C6859">
          <w:t>ED</w:t>
        </w:r>
      </w:ins>
      <w:r w:rsidRPr="008C6859">
        <w:t xml:space="preserve"> to finalize the contract and submit it to the </w:t>
      </w:r>
      <w:proofErr w:type="spellStart"/>
      <w:r w:rsidRPr="008C6859">
        <w:t>FME</w:t>
      </w:r>
      <w:proofErr w:type="spellEnd"/>
      <w:r w:rsidR="00FB3BF9" w:rsidRPr="008C6859">
        <w:t xml:space="preserve"> for execution</w:t>
      </w:r>
      <w:r w:rsidRPr="008C6859">
        <w:t xml:space="preserve">, as well as issue the notice to proceed to the consultant/contractor.  If the contract amount exceeds the budget for the cost item, the finalization of the contract must be delayed until the GC </w:t>
      </w:r>
      <w:proofErr w:type="gramStart"/>
      <w:r w:rsidRPr="008C6859">
        <w:t>has the opportunity to</w:t>
      </w:r>
      <w:proofErr w:type="gramEnd"/>
      <w:r w:rsidRPr="008C6859">
        <w:t xml:space="preserve"> approve or reject a budget increase.</w:t>
      </w:r>
    </w:p>
    <w:p w14:paraId="7DD65412" w14:textId="77777777" w:rsidR="00ED3CF9" w:rsidRPr="008C6859" w:rsidRDefault="00ED3CF9" w:rsidP="00ED3CF9">
      <w:pPr>
        <w:jc w:val="both"/>
      </w:pPr>
    </w:p>
    <w:p w14:paraId="73E42360" w14:textId="12DB303D" w:rsidR="00ED3CF9" w:rsidRPr="008C6859" w:rsidRDefault="00ED3CF9" w:rsidP="00053E56">
      <w:pPr>
        <w:jc w:val="both"/>
      </w:pPr>
      <w:r w:rsidRPr="008C6859">
        <w:t>If the contract meets the standards of the Program procurement policy, the FC can authorize the ED to finalize multi-year contracts if the RFP was approved by the GC and the proposed contract amount is within the budget for the first year’s activities.</w:t>
      </w:r>
    </w:p>
    <w:p w14:paraId="122E089F" w14:textId="77777777" w:rsidR="00ED3CF9" w:rsidRPr="008C6859" w:rsidRDefault="00ED3CF9" w:rsidP="00053E56">
      <w:pPr>
        <w:jc w:val="both"/>
      </w:pPr>
    </w:p>
    <w:p w14:paraId="0B0D8139" w14:textId="77777777" w:rsidR="00ED3CF9" w:rsidRPr="008C6859" w:rsidRDefault="00ED3CF9" w:rsidP="00053E56">
      <w:pPr>
        <w:jc w:val="both"/>
      </w:pPr>
      <w:r w:rsidRPr="008C6859">
        <w:t xml:space="preserve">Multi-year contracts will specify that each year’s work activities and contract amount must be approved in writing before the consultant can proceed on that year’s assignments. In order to streamline this process, the FC </w:t>
      </w:r>
      <w:proofErr w:type="gramStart"/>
      <w:r w:rsidRPr="008C6859">
        <w:t>can</w:t>
      </w:r>
      <w:proofErr w:type="gramEnd"/>
      <w:r w:rsidRPr="008C6859">
        <w:t xml:space="preserve"> authorize the ED to issue the written notice to proceed if the budget approved by the GC for that year’s work activity is not exceeded. If revisions are needed to the budget, those revisions must be approved by the GC.</w:t>
      </w:r>
    </w:p>
    <w:p w14:paraId="29E2DE36" w14:textId="77777777" w:rsidR="00ED3CF9" w:rsidRPr="008C6859" w:rsidRDefault="00ED3CF9" w:rsidP="00053E56">
      <w:pPr>
        <w:ind w:left="720"/>
        <w:jc w:val="both"/>
        <w:rPr>
          <w:b/>
        </w:rPr>
      </w:pPr>
    </w:p>
    <w:p w14:paraId="153667BA" w14:textId="12D3D906" w:rsidR="00CD5A24" w:rsidRPr="008C6859" w:rsidRDefault="00CD5A24" w:rsidP="00CD5A24">
      <w:pPr>
        <w:numPr>
          <w:ilvl w:val="0"/>
          <w:numId w:val="9"/>
        </w:numPr>
        <w:jc w:val="both"/>
        <w:rPr>
          <w:b/>
        </w:rPr>
      </w:pPr>
      <w:r w:rsidRPr="008C6859">
        <w:rPr>
          <w:b/>
        </w:rPr>
        <w:t>Types of Contracts and Agreements for Procurement of Goods, Services, and Construction</w:t>
      </w:r>
    </w:p>
    <w:p w14:paraId="6335F61A" w14:textId="618419BC" w:rsidR="00CD5A24" w:rsidRPr="008C6859" w:rsidRDefault="00CD5A24" w:rsidP="00CD5A24">
      <w:pPr>
        <w:jc w:val="both"/>
      </w:pPr>
      <w:r w:rsidRPr="008C6859">
        <w:t>The</w:t>
      </w:r>
      <w:r w:rsidRPr="008C6859">
        <w:rPr>
          <w:b/>
        </w:rPr>
        <w:t xml:space="preserve"> </w:t>
      </w:r>
      <w:r w:rsidRPr="008C6859">
        <w:t xml:space="preserve">following types of procurement formats/strategies will be employed, but they may be adjusted or modified for a specific </w:t>
      </w:r>
      <w:r w:rsidR="005754AB" w:rsidRPr="008C6859">
        <w:t>procurement</w:t>
      </w:r>
      <w:del w:id="158" w:author="Jason Farnsworth" w:date="2021-04-22T11:42:00Z">
        <w:r w:rsidR="005754AB">
          <w:delText>,</w:delText>
        </w:r>
        <w:r>
          <w:delText xml:space="preserve"> so</w:delText>
        </w:r>
      </w:del>
      <w:ins w:id="159" w:author="Jason Farnsworth" w:date="2021-04-22T11:42:00Z">
        <w:r w:rsidR="00A20FA0">
          <w:t xml:space="preserve"> to ensure</w:t>
        </w:r>
      </w:ins>
      <w:r w:rsidRPr="008C6859">
        <w:t xml:space="preserve"> the approach is the most appropriate method to fill the need. </w:t>
      </w:r>
    </w:p>
    <w:p w14:paraId="282F31BE" w14:textId="77777777" w:rsidR="00CD5A24" w:rsidRPr="008C6859" w:rsidRDefault="00CD5A24" w:rsidP="00CD5A24">
      <w:pPr>
        <w:jc w:val="both"/>
      </w:pPr>
    </w:p>
    <w:p w14:paraId="359407E3" w14:textId="77777777" w:rsidR="00CD5A24" w:rsidRPr="008C6859" w:rsidRDefault="00CD5A24" w:rsidP="00CD5A24">
      <w:pPr>
        <w:ind w:firstLine="360"/>
        <w:jc w:val="both"/>
        <w:rPr>
          <w:b/>
        </w:rPr>
      </w:pPr>
      <w:r w:rsidRPr="008C6859">
        <w:rPr>
          <w:b/>
        </w:rPr>
        <w:t>Formats:</w:t>
      </w:r>
    </w:p>
    <w:p w14:paraId="084AD105" w14:textId="5A108788" w:rsidR="00273295" w:rsidRDefault="00273295" w:rsidP="00CD5A24">
      <w:pPr>
        <w:numPr>
          <w:ilvl w:val="0"/>
          <w:numId w:val="2"/>
        </w:numPr>
        <w:jc w:val="both"/>
        <w:rPr>
          <w:ins w:id="160" w:author="Jason Farnsworth" w:date="2021-04-23T10:54:00Z"/>
        </w:rPr>
      </w:pPr>
      <w:ins w:id="161" w:author="Jason Farnsworth" w:date="2021-04-23T10:54:00Z">
        <w:r>
          <w:t>Firm Fixed Price Contract</w:t>
        </w:r>
      </w:ins>
    </w:p>
    <w:p w14:paraId="0AFF5C58" w14:textId="6236A1E3" w:rsidR="00CD5A24" w:rsidDel="00273295" w:rsidRDefault="00273295" w:rsidP="00273295">
      <w:pPr>
        <w:numPr>
          <w:ilvl w:val="1"/>
          <w:numId w:val="2"/>
        </w:numPr>
        <w:jc w:val="both"/>
        <w:rPr>
          <w:del w:id="162" w:author="Jason Farnsworth" w:date="2021-04-23T10:54:00Z"/>
        </w:rPr>
      </w:pPr>
      <w:ins w:id="163" w:author="Jason Farnsworth" w:date="2021-04-23T10:53:00Z">
        <w:r>
          <w:t>Lump-Sum</w:t>
        </w:r>
      </w:ins>
      <w:ins w:id="164" w:author="Jason Farnsworth" w:date="2021-04-23T10:54:00Z">
        <w:r>
          <w:t xml:space="preserve"> </w:t>
        </w:r>
      </w:ins>
      <w:ins w:id="165" w:author="Jason Farnsworth" w:date="2021-04-23T10:56:00Z">
        <w:r w:rsidR="006643F0">
          <w:t>basis</w:t>
        </w:r>
      </w:ins>
      <w:ins w:id="166" w:author="Jason Farnsworth" w:date="2021-04-23T10:59:00Z">
        <w:r w:rsidR="00456C3C">
          <w:t xml:space="preserve"> </w:t>
        </w:r>
      </w:ins>
      <w:del w:id="167" w:author="Jason Farnsworth" w:date="2021-04-23T10:54:00Z">
        <w:r w:rsidR="00CD5A24" w:rsidRPr="008C6859" w:rsidDel="00273295">
          <w:delText xml:space="preserve">Firm Fixed Price Contract </w:delText>
        </w:r>
      </w:del>
      <w:r w:rsidR="00CD5A24" w:rsidRPr="008C6859">
        <w:t xml:space="preserve">– The total requirement has a fixed price for satisfactory delivery or complete performance. Progress payments can be made based on completion of predetermined deliverable milestones and percentage of contract amount for each. </w:t>
      </w:r>
    </w:p>
    <w:p w14:paraId="7EF0DC69" w14:textId="77777777" w:rsidR="00273295" w:rsidRPr="008C6859" w:rsidRDefault="00273295" w:rsidP="00E50F79">
      <w:pPr>
        <w:numPr>
          <w:ilvl w:val="1"/>
          <w:numId w:val="2"/>
        </w:numPr>
        <w:jc w:val="both"/>
        <w:rPr>
          <w:ins w:id="168" w:author="Jason Farnsworth" w:date="2021-04-23T10:54:00Z"/>
        </w:rPr>
      </w:pPr>
    </w:p>
    <w:p w14:paraId="01865D63" w14:textId="77777777" w:rsidR="00CD5A24" w:rsidRPr="008C6859" w:rsidDel="00273295" w:rsidRDefault="00CD5A24" w:rsidP="00E50F79">
      <w:pPr>
        <w:numPr>
          <w:ilvl w:val="1"/>
          <w:numId w:val="2"/>
        </w:numPr>
        <w:jc w:val="both"/>
        <w:rPr>
          <w:del w:id="169" w:author="Jason Farnsworth" w:date="2021-04-23T10:54:00Z"/>
        </w:rPr>
      </w:pPr>
    </w:p>
    <w:p w14:paraId="59FCF219" w14:textId="499C40C1" w:rsidR="00121048" w:rsidRDefault="00121048" w:rsidP="00273295">
      <w:pPr>
        <w:numPr>
          <w:ilvl w:val="1"/>
          <w:numId w:val="2"/>
        </w:numPr>
        <w:jc w:val="both"/>
        <w:rPr>
          <w:ins w:id="170" w:author="Jason Farnsworth" w:date="2021-04-23T10:58:00Z"/>
        </w:rPr>
      </w:pPr>
      <w:bookmarkStart w:id="171" w:name="_Hlk64450596"/>
      <w:del w:id="172" w:author="Jason Farnsworth" w:date="2021-04-23T10:54:00Z">
        <w:r w:rsidRPr="00E50F79" w:rsidDel="00273295">
          <w:delText xml:space="preserve">Unit Price </w:delText>
        </w:r>
      </w:del>
      <w:del w:id="173" w:author="Jason Farnsworth" w:date="2021-04-23T10:53:00Z">
        <w:r w:rsidRPr="00E50F79" w:rsidDel="00273295">
          <w:delText xml:space="preserve">Contract </w:delText>
        </w:r>
      </w:del>
      <w:ins w:id="174" w:author="Jason Farnsworth" w:date="2021-04-23T10:53:00Z">
        <w:r w:rsidR="00273295">
          <w:t>Firm Fixed Price</w:t>
        </w:r>
      </w:ins>
      <w:ins w:id="175" w:author="Jason Farnsworth" w:date="2021-04-23T10:56:00Z">
        <w:r w:rsidR="006643F0">
          <w:t xml:space="preserve"> basis</w:t>
        </w:r>
      </w:ins>
      <w:ins w:id="176" w:author="Jason Farnsworth" w:date="2021-04-23T10:53:00Z">
        <w:r w:rsidR="00273295" w:rsidRPr="00E50F79">
          <w:t xml:space="preserve"> </w:t>
        </w:r>
      </w:ins>
      <w:r w:rsidRPr="00E50F79">
        <w:t xml:space="preserve">– </w:t>
      </w:r>
      <w:del w:id="177" w:author="Jason Farnsworth" w:date="2021-04-23T10:52:00Z">
        <w:r w:rsidRPr="00E50F79" w:rsidDel="00273295">
          <w:delText xml:space="preserve">Typically </w:delText>
        </w:r>
      </w:del>
      <w:del w:id="178" w:author="Jason Farnsworth" w:date="2021-04-23T10:53:00Z">
        <w:r w:rsidRPr="00E50F79" w:rsidDel="00273295">
          <w:delText xml:space="preserve">used for construction projects. </w:delText>
        </w:r>
      </w:del>
      <w:r w:rsidRPr="00E50F79">
        <w:t xml:space="preserve">Contractor provides rates for each unit of work and an estimate for the </w:t>
      </w:r>
      <w:proofErr w:type="gramStart"/>
      <w:r w:rsidRPr="00E50F79">
        <w:t>project as a whole</w:t>
      </w:r>
      <w:proofErr w:type="gramEnd"/>
      <w:r w:rsidRPr="00E50F79">
        <w:t xml:space="preserve">. Progress payments are based on measured units of work that have been completed. Methods and responsibilities for measurement are specified in the contract.  </w:t>
      </w:r>
    </w:p>
    <w:p w14:paraId="0A6D0EA6" w14:textId="0C01BBC7" w:rsidR="000F1FFF" w:rsidRPr="00B8098B" w:rsidDel="006162E4" w:rsidRDefault="000F1FFF" w:rsidP="00E50F79">
      <w:pPr>
        <w:numPr>
          <w:ilvl w:val="1"/>
          <w:numId w:val="2"/>
        </w:numPr>
        <w:jc w:val="both"/>
        <w:rPr>
          <w:del w:id="179" w:author="Jason Farnsworth" w:date="2021-04-23T13:29:00Z"/>
          <w:rPrChange w:id="180" w:author="Jason Farnsworth" w:date="2021-04-22T11:42:00Z">
            <w:rPr>
              <w:del w:id="181" w:author="Jason Farnsworth" w:date="2021-04-23T13:29:00Z"/>
              <w:highlight w:val="yellow"/>
            </w:rPr>
          </w:rPrChange>
        </w:rPr>
      </w:pPr>
      <w:ins w:id="182" w:author="Jason Farnsworth" w:date="2021-04-23T10:58:00Z">
        <w:r>
          <w:t xml:space="preserve">Lump-sum basis preferred except when large quantities of work are </w:t>
        </w:r>
        <w:proofErr w:type="gramStart"/>
        <w:r>
          <w:t>involved</w:t>
        </w:r>
        <w:proofErr w:type="gramEnd"/>
        <w:r>
          <w:t xml:space="preserve"> or estimated quantities may change significantly during the project.</w:t>
        </w:r>
      </w:ins>
    </w:p>
    <w:bookmarkEnd w:id="171"/>
    <w:p w14:paraId="6009EC2C" w14:textId="77777777" w:rsidR="00121048" w:rsidRPr="008C6859" w:rsidRDefault="00121048" w:rsidP="00E50F79">
      <w:pPr>
        <w:numPr>
          <w:ilvl w:val="1"/>
          <w:numId w:val="2"/>
        </w:numPr>
        <w:jc w:val="both"/>
      </w:pPr>
    </w:p>
    <w:p w14:paraId="1AB94209" w14:textId="5CF9108E" w:rsidR="00CD5A24" w:rsidRPr="008C6859" w:rsidDel="000F1FFF" w:rsidRDefault="00CD5A24" w:rsidP="00CD5A24">
      <w:pPr>
        <w:numPr>
          <w:ilvl w:val="0"/>
          <w:numId w:val="2"/>
        </w:numPr>
        <w:jc w:val="both"/>
        <w:rPr>
          <w:del w:id="183" w:author="Jason Farnsworth" w:date="2021-04-23T10:58:00Z"/>
        </w:rPr>
      </w:pPr>
      <w:r w:rsidRPr="0031720D">
        <w:lastRenderedPageBreak/>
        <w:t>Time and Materials Contract – Used when a determination is made that no other contract format is suitable; typically for labor intensive requirements where the hours needed may depend upon variables not clarified until the work has started; services are based upon direct labor hours at a specified fixed hourly rate and materials at cost (including a material handling fee). The agreement will provide for</w:t>
      </w:r>
      <w:r w:rsidRPr="008C6859">
        <w:t xml:space="preserve"> a “not to exceed” ceiling price that the contractor exceeds at its own risk. Progress payments are based on elapsed time for services rendered during the agreed upon period.</w:t>
      </w:r>
    </w:p>
    <w:p w14:paraId="2725C7DF" w14:textId="77777777" w:rsidR="00121048" w:rsidRPr="008C6859" w:rsidRDefault="00121048" w:rsidP="00E50F79">
      <w:pPr>
        <w:numPr>
          <w:ilvl w:val="0"/>
          <w:numId w:val="2"/>
        </w:numPr>
        <w:jc w:val="both"/>
      </w:pPr>
    </w:p>
    <w:p w14:paraId="5027070C" w14:textId="77777777" w:rsidR="00CD5A24" w:rsidRPr="008C6859" w:rsidRDefault="00CD5A24" w:rsidP="00CD5A24">
      <w:pPr>
        <w:jc w:val="both"/>
      </w:pPr>
    </w:p>
    <w:p w14:paraId="04462A0C" w14:textId="77777777" w:rsidR="00CD5A24" w:rsidRPr="008C6859" w:rsidRDefault="00CD5A24" w:rsidP="00CD5A24">
      <w:pPr>
        <w:ind w:left="360"/>
        <w:jc w:val="both"/>
        <w:rPr>
          <w:b/>
        </w:rPr>
      </w:pPr>
      <w:r w:rsidRPr="008C6859">
        <w:rPr>
          <w:b/>
        </w:rPr>
        <w:t>Strategies:</w:t>
      </w:r>
    </w:p>
    <w:p w14:paraId="12C7BF84" w14:textId="77777777" w:rsidR="00CD5A24" w:rsidRPr="008C6859" w:rsidRDefault="00CD5A24" w:rsidP="00CD5A24">
      <w:pPr>
        <w:numPr>
          <w:ilvl w:val="0"/>
          <w:numId w:val="2"/>
        </w:numPr>
        <w:jc w:val="both"/>
      </w:pPr>
      <w:r w:rsidRPr="008C6859">
        <w:t>Specific Project Contract – A contract developed for a specific project wherein the terms, conditions, scope, budget, schedule, and contract form are specified.</w:t>
      </w:r>
    </w:p>
    <w:p w14:paraId="140AE46D" w14:textId="77777777" w:rsidR="00CD5A24" w:rsidRPr="008C6859" w:rsidRDefault="00CD5A24" w:rsidP="00CD5A24">
      <w:pPr>
        <w:jc w:val="both"/>
      </w:pPr>
    </w:p>
    <w:p w14:paraId="00E9E94A" w14:textId="0EA24776" w:rsidR="00CD5A24" w:rsidRPr="008C6859" w:rsidRDefault="00CD5A24" w:rsidP="00CD5A24">
      <w:pPr>
        <w:numPr>
          <w:ilvl w:val="0"/>
          <w:numId w:val="2"/>
        </w:numPr>
        <w:jc w:val="both"/>
      </w:pPr>
      <w:r w:rsidRPr="008C6859">
        <w:t xml:space="preserve">Indefinite Delivery/Indefinite Quantity (ID/IQ) Term Contract – A multiple award contract for specified line items through which delivery orders can be negotiated and issued over a </w:t>
      </w:r>
      <w:r w:rsidR="0018352A" w:rsidRPr="008C6859">
        <w:t>three-to-five-year</w:t>
      </w:r>
      <w:r w:rsidRPr="008C6859">
        <w:t xml:space="preserve"> period. There would be a guaranteed earnings level established for the contract.</w:t>
      </w:r>
    </w:p>
    <w:p w14:paraId="28A77E7F" w14:textId="77777777" w:rsidR="00CD5A24" w:rsidRPr="008C6859" w:rsidRDefault="00CD5A24" w:rsidP="00CD5A24">
      <w:pPr>
        <w:jc w:val="both"/>
      </w:pPr>
    </w:p>
    <w:p w14:paraId="3CAC93F9" w14:textId="77777777" w:rsidR="00CD5A24" w:rsidRPr="008C6859" w:rsidRDefault="00CD5A24" w:rsidP="00CD5A24">
      <w:pPr>
        <w:numPr>
          <w:ilvl w:val="0"/>
          <w:numId w:val="2"/>
        </w:numPr>
        <w:jc w:val="both"/>
      </w:pPr>
      <w:r w:rsidRPr="008C6859">
        <w:t>Blanket Purchase Agreement (BPA) – An agreement for specific line items with a provider who is intermittently called upon for those goods or services; terms and conditions are negotiated up front and any orders against the BPA must comply.</w:t>
      </w:r>
    </w:p>
    <w:p w14:paraId="43B58186" w14:textId="77777777" w:rsidR="00CD5A24" w:rsidRPr="008C6859" w:rsidRDefault="00CD5A24" w:rsidP="00CD5A24">
      <w:pPr>
        <w:jc w:val="both"/>
      </w:pPr>
    </w:p>
    <w:p w14:paraId="2536CD8B" w14:textId="77777777" w:rsidR="00CD5A24" w:rsidRPr="008C6859" w:rsidRDefault="00CD5A24" w:rsidP="00CD5A24">
      <w:pPr>
        <w:numPr>
          <w:ilvl w:val="0"/>
          <w:numId w:val="2"/>
        </w:numPr>
        <w:jc w:val="both"/>
      </w:pPr>
      <w:r w:rsidRPr="008C6859">
        <w:t>Grant/Cooperative Agreement – An agreement with a non-profit or public entity which shares interest in the Program’s goals to provide services which benefit the interests of both parties. This is the only instrument where funds can be advanced prior to the work.</w:t>
      </w:r>
    </w:p>
    <w:p w14:paraId="42781B7F" w14:textId="77777777" w:rsidR="00CD5A24" w:rsidRPr="008C6859" w:rsidRDefault="00CD5A24" w:rsidP="00CD5A24">
      <w:pPr>
        <w:jc w:val="both"/>
      </w:pPr>
    </w:p>
    <w:p w14:paraId="14C3B45A" w14:textId="77777777" w:rsidR="00CD5A24" w:rsidRPr="008C6859" w:rsidRDefault="00CD5A24" w:rsidP="00CD5A24">
      <w:pPr>
        <w:ind w:left="360"/>
        <w:jc w:val="both"/>
        <w:rPr>
          <w:b/>
        </w:rPr>
      </w:pPr>
      <w:r w:rsidRPr="008C6859">
        <w:rPr>
          <w:b/>
        </w:rPr>
        <w:t>Content:</w:t>
      </w:r>
    </w:p>
    <w:p w14:paraId="626C3DFB" w14:textId="7272C6C8" w:rsidR="00CD5A24" w:rsidRPr="008C6859" w:rsidDel="006162E4" w:rsidRDefault="00CD5A24" w:rsidP="00053E56">
      <w:pPr>
        <w:numPr>
          <w:ilvl w:val="0"/>
          <w:numId w:val="10"/>
        </w:numPr>
        <w:ind w:left="1080"/>
        <w:jc w:val="both"/>
        <w:rPr>
          <w:del w:id="184" w:author="Jason Farnsworth" w:date="2021-04-23T13:29:00Z"/>
        </w:rPr>
      </w:pPr>
      <w:r w:rsidRPr="008C6859">
        <w:t xml:space="preserve">Contracts will </w:t>
      </w:r>
      <w:r w:rsidR="00F3234C" w:rsidRPr="008C6859">
        <w:t>include and</w:t>
      </w:r>
      <w:r w:rsidRPr="008C6859">
        <w:t xml:space="preserve"> will require contractors to include in all sub-contracts, the applicable provisions described in </w:t>
      </w:r>
      <w:ins w:id="185" w:author="Diane Wilson" w:date="2021-04-22T14:30:00Z">
        <w:r w:rsidR="00E52771">
          <w:t xml:space="preserve">2 C.F.R. Part 200, </w:t>
        </w:r>
      </w:ins>
      <w:commentRangeStart w:id="186"/>
      <w:r w:rsidRPr="008C6859">
        <w:t>Appendix II</w:t>
      </w:r>
      <w:del w:id="187" w:author="Diane Wilson" w:date="2021-04-22T14:30:00Z">
        <w:r w:rsidRPr="008C6859" w:rsidDel="00E52771">
          <w:delText xml:space="preserve"> to Part 200 of the Code of Federal Regulations</w:delText>
        </w:r>
      </w:del>
      <w:commentRangeEnd w:id="186"/>
      <w:r w:rsidR="00BF057F">
        <w:rPr>
          <w:rStyle w:val="CommentReference"/>
        </w:rPr>
        <w:commentReference w:id="186"/>
      </w:r>
      <w:r w:rsidRPr="008C6859">
        <w:t>.</w:t>
      </w:r>
    </w:p>
    <w:p w14:paraId="4C2F8BA6" w14:textId="6198D379" w:rsidR="00CD5A24" w:rsidRPr="008C6859" w:rsidRDefault="00CD5A24" w:rsidP="00E50F79">
      <w:pPr>
        <w:numPr>
          <w:ilvl w:val="0"/>
          <w:numId w:val="10"/>
        </w:numPr>
        <w:ind w:left="1080"/>
        <w:jc w:val="both"/>
      </w:pPr>
    </w:p>
    <w:sectPr w:rsidR="00CD5A24" w:rsidRPr="008C6859" w:rsidSect="00AF1D97">
      <w:headerReference w:type="default" r:id="rId13"/>
      <w:footerReference w:type="default" r:id="rId14"/>
      <w:pgSz w:w="12240" w:h="15840"/>
      <w:pgMar w:top="1440" w:right="1440" w:bottom="1440" w:left="1440" w:header="720" w:footer="720" w:gutter="0"/>
      <w:lnNumType w:countBy="1" w:restart="continuous"/>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86" w:author="Christopher Breidenbach" w:date="2021-04-12T17:40:00Z" w:initials="CB">
    <w:p w14:paraId="62D025C7" w14:textId="47B24012" w:rsidR="00BF057F" w:rsidRDefault="00BF057F">
      <w:pPr>
        <w:pStyle w:val="CommentText"/>
      </w:pPr>
      <w:r>
        <w:rPr>
          <w:rStyle w:val="CommentReference"/>
        </w:rPr>
        <w:annotationRef/>
      </w:r>
      <w:r>
        <w:t>This cite needs to contain the C.F.R. title.  I suggest replacing the highlighted portion with “2 C.F.R. Pt. 200, App. II.”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2D025C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1F0478" w16cex:dateUtc="2021-04-12T23: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025C7" w16cid:durableId="241F04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ABEE9" w14:textId="77777777" w:rsidR="00F73587" w:rsidRDefault="00F73587" w:rsidP="000970A4">
      <w:r>
        <w:separator/>
      </w:r>
    </w:p>
  </w:endnote>
  <w:endnote w:type="continuationSeparator" w:id="0">
    <w:p w14:paraId="4821E0A1" w14:textId="77777777" w:rsidR="00F73587" w:rsidRDefault="00F73587" w:rsidP="000970A4">
      <w:r>
        <w:continuationSeparator/>
      </w:r>
    </w:p>
  </w:endnote>
  <w:endnote w:type="continuationNotice" w:id="1">
    <w:p w14:paraId="37D12EE1" w14:textId="77777777" w:rsidR="00F73587" w:rsidRDefault="00F735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41105" w14:textId="33FE14DA" w:rsidR="00AE7E44" w:rsidRPr="004652D3" w:rsidRDefault="00AE7E44">
    <w:pPr>
      <w:pStyle w:val="Footer"/>
      <w:jc w:val="center"/>
      <w:rPr>
        <w:sz w:val="20"/>
        <w:szCs w:val="20"/>
      </w:rPr>
    </w:pPr>
    <w:r w:rsidRPr="004652D3">
      <w:rPr>
        <w:sz w:val="20"/>
        <w:szCs w:val="20"/>
      </w:rPr>
      <w:t xml:space="preserve">Page </w:t>
    </w:r>
    <w:r w:rsidRPr="004652D3">
      <w:rPr>
        <w:sz w:val="20"/>
        <w:szCs w:val="20"/>
      </w:rPr>
      <w:fldChar w:fldCharType="begin"/>
    </w:r>
    <w:r w:rsidRPr="004652D3">
      <w:rPr>
        <w:sz w:val="20"/>
        <w:szCs w:val="20"/>
      </w:rPr>
      <w:instrText xml:space="preserve"> PAGE </w:instrText>
    </w:r>
    <w:r w:rsidRPr="004652D3">
      <w:rPr>
        <w:sz w:val="20"/>
        <w:szCs w:val="20"/>
      </w:rPr>
      <w:fldChar w:fldCharType="separate"/>
    </w:r>
    <w:r w:rsidR="00F45A3B">
      <w:rPr>
        <w:noProof/>
        <w:sz w:val="20"/>
        <w:szCs w:val="20"/>
      </w:rPr>
      <w:t>12</w:t>
    </w:r>
    <w:r w:rsidRPr="004652D3">
      <w:rPr>
        <w:sz w:val="20"/>
        <w:szCs w:val="20"/>
      </w:rPr>
      <w:fldChar w:fldCharType="end"/>
    </w:r>
    <w:r w:rsidRPr="004652D3">
      <w:rPr>
        <w:sz w:val="20"/>
        <w:szCs w:val="20"/>
      </w:rPr>
      <w:t xml:space="preserve"> of </w:t>
    </w:r>
    <w:r w:rsidRPr="004652D3">
      <w:rPr>
        <w:sz w:val="20"/>
        <w:szCs w:val="20"/>
      </w:rPr>
      <w:fldChar w:fldCharType="begin"/>
    </w:r>
    <w:r w:rsidRPr="004652D3">
      <w:rPr>
        <w:sz w:val="20"/>
        <w:szCs w:val="20"/>
      </w:rPr>
      <w:instrText xml:space="preserve"> NUMPAGES  </w:instrText>
    </w:r>
    <w:r w:rsidRPr="004652D3">
      <w:rPr>
        <w:sz w:val="20"/>
        <w:szCs w:val="20"/>
      </w:rPr>
      <w:fldChar w:fldCharType="separate"/>
    </w:r>
    <w:del w:id="190" w:author="Jason Farnsworth" w:date="2021-04-22T11:42:00Z">
      <w:r w:rsidR="00FB3BF9">
        <w:rPr>
          <w:noProof/>
          <w:sz w:val="20"/>
          <w:szCs w:val="20"/>
        </w:rPr>
        <w:delText>9</w:delText>
      </w:r>
    </w:del>
    <w:ins w:id="191" w:author="Jason Farnsworth" w:date="2021-04-22T11:42:00Z">
      <w:r w:rsidR="00F45A3B">
        <w:rPr>
          <w:noProof/>
          <w:sz w:val="20"/>
          <w:szCs w:val="20"/>
        </w:rPr>
        <w:t>12</w:t>
      </w:r>
    </w:ins>
    <w:r w:rsidRPr="004652D3">
      <w:rPr>
        <w:sz w:val="20"/>
        <w:szCs w:val="20"/>
      </w:rPr>
      <w:fldChar w:fldCharType="end"/>
    </w:r>
  </w:p>
  <w:p w14:paraId="782DD364" w14:textId="77777777" w:rsidR="00AE7E44" w:rsidRDefault="00AE7E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58B87" w14:textId="77777777" w:rsidR="00F73587" w:rsidRDefault="00F73587" w:rsidP="000970A4">
      <w:r>
        <w:separator/>
      </w:r>
    </w:p>
  </w:footnote>
  <w:footnote w:type="continuationSeparator" w:id="0">
    <w:p w14:paraId="4EE94555" w14:textId="77777777" w:rsidR="00F73587" w:rsidRDefault="00F73587" w:rsidP="000970A4">
      <w:r>
        <w:continuationSeparator/>
      </w:r>
    </w:p>
  </w:footnote>
  <w:footnote w:type="continuationNotice" w:id="1">
    <w:p w14:paraId="65DBE604" w14:textId="77777777" w:rsidR="00F73587" w:rsidRDefault="00F735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CF4A" w14:textId="4FEACEB9" w:rsidR="00AE7E44" w:rsidRPr="00854959" w:rsidRDefault="00AE7E44" w:rsidP="00CC2D86">
    <w:pPr>
      <w:pStyle w:val="Header"/>
      <w:tabs>
        <w:tab w:val="left" w:pos="8190"/>
      </w:tabs>
      <w:rPr>
        <w:b/>
        <w:sz w:val="20"/>
        <w:szCs w:val="20"/>
      </w:rPr>
    </w:pPr>
    <w:r>
      <w:rPr>
        <w:b/>
        <w:noProof/>
        <w:sz w:val="20"/>
        <w:szCs w:val="20"/>
      </w:rPr>
      <mc:AlternateContent>
        <mc:Choice Requires="wps">
          <w:drawing>
            <wp:anchor distT="0" distB="0" distL="114300" distR="114300" simplePos="0" relativeHeight="251657216" behindDoc="0" locked="0" layoutInCell="1" allowOverlap="1" wp14:anchorId="2DB3E91D" wp14:editId="582FAA00">
              <wp:simplePos x="0" y="0"/>
              <wp:positionH relativeFrom="column">
                <wp:posOffset>0</wp:posOffset>
              </wp:positionH>
              <wp:positionV relativeFrom="paragraph">
                <wp:posOffset>440055</wp:posOffset>
              </wp:positionV>
              <wp:extent cx="2743200" cy="0"/>
              <wp:effectExtent l="9525" t="11430" r="9525" b="762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0A9DFF"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"/>
          </w:pict>
        </mc:Fallback>
      </mc:AlternateContent>
    </w:r>
    <w:r>
      <w:rPr>
        <w:b/>
        <w:noProof/>
        <w:sz w:val="20"/>
        <w:szCs w:val="20"/>
      </w:rPr>
      <mc:AlternateContent>
        <mc:Choice Requires="wps">
          <w:drawing>
            <wp:anchor distT="0" distB="0" distL="114300" distR="114300" simplePos="0" relativeHeight="251658240" behindDoc="0" locked="0" layoutInCell="1" allowOverlap="1" wp14:anchorId="6A02D4AD" wp14:editId="3B70304B">
              <wp:simplePos x="0" y="0"/>
              <wp:positionH relativeFrom="column">
                <wp:posOffset>3200400</wp:posOffset>
              </wp:positionH>
              <wp:positionV relativeFrom="paragraph">
                <wp:posOffset>437515</wp:posOffset>
              </wp:positionV>
              <wp:extent cx="2743200" cy="0"/>
              <wp:effectExtent l="9525" t="8890" r="9525" b="1016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1301CB" id="AutoShape 2" o:spid="_x0000_s1026" type="#_x0000_t32" style="position:absolute;margin-left:252pt;margin-top:34.45pt;width:3in;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"/>
          </w:pict>
        </mc:Fallback>
      </mc:AlternateContent>
    </w:r>
    <w:r>
      <w:rPr>
        <w:b/>
        <w:sz w:val="20"/>
        <w:szCs w:val="20"/>
      </w:rPr>
      <w:t>PRRIP – ED OFFICE FINAL</w:t>
    </w:r>
    <w:r w:rsidRPr="00854959">
      <w:rPr>
        <w:sz w:val="20"/>
        <w:szCs w:val="20"/>
      </w:rPr>
      <w:tab/>
    </w:r>
    <w:r>
      <w:rPr>
        <w:noProof/>
        <w:sz w:val="20"/>
        <w:szCs w:val="20"/>
      </w:rPr>
      <w:drawing>
        <wp:inline distT="0" distB="0" distL="0" distR="0" wp14:anchorId="7C31E7D1" wp14:editId="31602FC9">
          <wp:extent cx="474980" cy="645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9930"/>
                  <a:stretch>
                    <a:fillRect/>
                  </a:stretch>
                </pic:blipFill>
                <pic:spPr bwMode="auto">
                  <a:xfrm>
                    <a:off x="0" y="0"/>
                    <a:ext cx="474980" cy="645160"/>
                  </a:xfrm>
                  <a:prstGeom prst="rect">
                    <a:avLst/>
                  </a:prstGeom>
                  <a:noFill/>
                  <a:ln>
                    <a:noFill/>
                  </a:ln>
                </pic:spPr>
              </pic:pic>
            </a:graphicData>
          </a:graphic>
        </wp:inline>
      </w:drawing>
    </w:r>
    <w:r w:rsidRPr="00854959">
      <w:rPr>
        <w:sz w:val="20"/>
        <w:szCs w:val="20"/>
      </w:rPr>
      <w:tab/>
    </w:r>
    <w:r>
      <w:rPr>
        <w:sz w:val="20"/>
        <w:szCs w:val="20"/>
      </w:rPr>
      <w:tab/>
    </w:r>
    <w:del w:id="188" w:author="Jason Farnsworth" w:date="2021-04-23T10:46:00Z">
      <w:r w:rsidDel="00B175D4">
        <w:rPr>
          <w:b/>
          <w:sz w:val="20"/>
          <w:szCs w:val="20"/>
        </w:rPr>
        <w:delText>01/25</w:delText>
      </w:r>
    </w:del>
    <w:ins w:id="189" w:author="Jason Farnsworth" w:date="2021-04-23T10:46:00Z">
      <w:r w:rsidR="00B175D4">
        <w:rPr>
          <w:b/>
          <w:sz w:val="20"/>
          <w:szCs w:val="20"/>
        </w:rPr>
        <w:t>07/01</w:t>
      </w:r>
    </w:ins>
    <w:r>
      <w:rPr>
        <w:b/>
        <w:sz w:val="20"/>
        <w:szCs w:val="20"/>
      </w:rPr>
      <w:t>/2021</w:t>
    </w:r>
  </w:p>
  <w:p w14:paraId="0A0C2899" w14:textId="77777777" w:rsidR="00AE7E44" w:rsidRDefault="00AE7E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A48A7"/>
    <w:multiLevelType w:val="hybridMultilevel"/>
    <w:tmpl w:val="FA16C97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7DB6252"/>
    <w:multiLevelType w:val="hybridMultilevel"/>
    <w:tmpl w:val="5A2A5452"/>
    <w:lvl w:ilvl="0" w:tplc="3D262BCC">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7396645"/>
    <w:multiLevelType w:val="hybridMultilevel"/>
    <w:tmpl w:val="7422A89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32465871"/>
    <w:multiLevelType w:val="hybridMultilevel"/>
    <w:tmpl w:val="6B3A2742"/>
    <w:lvl w:ilvl="0" w:tplc="86107B16">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3D503E"/>
    <w:multiLevelType w:val="hybridMultilevel"/>
    <w:tmpl w:val="34AAC86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1FE7B10"/>
    <w:multiLevelType w:val="hybridMultilevel"/>
    <w:tmpl w:val="AB36D3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E6F4FD7"/>
    <w:multiLevelType w:val="hybridMultilevel"/>
    <w:tmpl w:val="6BECD5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76F72EA"/>
    <w:multiLevelType w:val="hybridMultilevel"/>
    <w:tmpl w:val="79D45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CF5C17"/>
    <w:multiLevelType w:val="hybridMultilevel"/>
    <w:tmpl w:val="51E096C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68333094"/>
    <w:multiLevelType w:val="hybridMultilevel"/>
    <w:tmpl w:val="CD301F0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5CE3561"/>
    <w:multiLevelType w:val="hybridMultilevel"/>
    <w:tmpl w:val="B65EED14"/>
    <w:lvl w:ilvl="0" w:tplc="BBCC2BB8">
      <w:start w:val="8"/>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2"/>
  </w:num>
  <w:num w:numId="3">
    <w:abstractNumId w:val="4"/>
  </w:num>
  <w:num w:numId="4">
    <w:abstractNumId w:val="0"/>
  </w:num>
  <w:num w:numId="5">
    <w:abstractNumId w:val="1"/>
  </w:num>
  <w:num w:numId="6">
    <w:abstractNumId w:val="7"/>
  </w:num>
  <w:num w:numId="7">
    <w:abstractNumId w:val="5"/>
  </w:num>
  <w:num w:numId="8">
    <w:abstractNumId w:val="3"/>
  </w:num>
  <w:num w:numId="9">
    <w:abstractNumId w:val="10"/>
  </w:num>
  <w:num w:numId="10">
    <w:abstractNumId w:val="6"/>
  </w:num>
  <w:num w:numId="11">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ane Wilson">
    <w15:presenceInfo w15:providerId="AD" w15:userId="S::dwilson@nebcommfound.org::44fbcd1b-e5d4-4f65-9e08-075f86ca23ec"/>
  </w15:person>
  <w15:person w15:author="Jason Farnsworth">
    <w15:presenceInfo w15:providerId="AD" w15:userId="S::farnsworthj@headwaterscorp.com::54259f28-d313-4d96-baa1-d3c071cb650e"/>
  </w15:person>
  <w15:person w15:author="Christopher Breidenbach">
    <w15:presenceInfo w15:providerId="AD" w15:userId="S::Christopher.Breidenbach@coag.gov::c504987f-47c5-418b-adc5-3566b2f368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proofState w:spelling="clean" w:grammar="clean"/>
  <w:trackRevisions/>
  <w:defaultTabStop w:val="720"/>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0A4"/>
    <w:rsid w:val="000172EE"/>
    <w:rsid w:val="00053E56"/>
    <w:rsid w:val="00055E63"/>
    <w:rsid w:val="00056BAA"/>
    <w:rsid w:val="000579B4"/>
    <w:rsid w:val="000922DA"/>
    <w:rsid w:val="000970A4"/>
    <w:rsid w:val="000A4562"/>
    <w:rsid w:val="000B17CF"/>
    <w:rsid w:val="000C11CC"/>
    <w:rsid w:val="000C4BDE"/>
    <w:rsid w:val="000C7AC0"/>
    <w:rsid w:val="000F1FFF"/>
    <w:rsid w:val="000F2309"/>
    <w:rsid w:val="0010683A"/>
    <w:rsid w:val="00106E36"/>
    <w:rsid w:val="00121048"/>
    <w:rsid w:val="00145356"/>
    <w:rsid w:val="00147978"/>
    <w:rsid w:val="001569B8"/>
    <w:rsid w:val="0018352A"/>
    <w:rsid w:val="001C00B2"/>
    <w:rsid w:val="00207698"/>
    <w:rsid w:val="00226A42"/>
    <w:rsid w:val="00273295"/>
    <w:rsid w:val="00276D36"/>
    <w:rsid w:val="002A277F"/>
    <w:rsid w:val="002B5C4D"/>
    <w:rsid w:val="002D1EBD"/>
    <w:rsid w:val="002F0F83"/>
    <w:rsid w:val="0031720D"/>
    <w:rsid w:val="003440A5"/>
    <w:rsid w:val="003518BC"/>
    <w:rsid w:val="00384C81"/>
    <w:rsid w:val="003E792A"/>
    <w:rsid w:val="003F5A54"/>
    <w:rsid w:val="004037B5"/>
    <w:rsid w:val="00414864"/>
    <w:rsid w:val="004379C6"/>
    <w:rsid w:val="00454069"/>
    <w:rsid w:val="00456C3C"/>
    <w:rsid w:val="004652D3"/>
    <w:rsid w:val="00472C10"/>
    <w:rsid w:val="0048577B"/>
    <w:rsid w:val="004C7B45"/>
    <w:rsid w:val="004D09F6"/>
    <w:rsid w:val="0050019C"/>
    <w:rsid w:val="0052174B"/>
    <w:rsid w:val="00532C2C"/>
    <w:rsid w:val="0054540C"/>
    <w:rsid w:val="005727FF"/>
    <w:rsid w:val="005754AB"/>
    <w:rsid w:val="005855E7"/>
    <w:rsid w:val="00596CA8"/>
    <w:rsid w:val="005A5DBE"/>
    <w:rsid w:val="005C0F7C"/>
    <w:rsid w:val="005C5953"/>
    <w:rsid w:val="005D48C1"/>
    <w:rsid w:val="005E0D34"/>
    <w:rsid w:val="00606503"/>
    <w:rsid w:val="006162E4"/>
    <w:rsid w:val="00644D19"/>
    <w:rsid w:val="00644EF5"/>
    <w:rsid w:val="006643F0"/>
    <w:rsid w:val="0067252C"/>
    <w:rsid w:val="0067692E"/>
    <w:rsid w:val="006D6323"/>
    <w:rsid w:val="006F0019"/>
    <w:rsid w:val="00712D88"/>
    <w:rsid w:val="00755967"/>
    <w:rsid w:val="0076158C"/>
    <w:rsid w:val="0078724D"/>
    <w:rsid w:val="007D6C32"/>
    <w:rsid w:val="007E4652"/>
    <w:rsid w:val="00803776"/>
    <w:rsid w:val="00811002"/>
    <w:rsid w:val="00811EAE"/>
    <w:rsid w:val="00831B64"/>
    <w:rsid w:val="0083788A"/>
    <w:rsid w:val="00860BCA"/>
    <w:rsid w:val="0087157D"/>
    <w:rsid w:val="008C6859"/>
    <w:rsid w:val="008D5122"/>
    <w:rsid w:val="009012D8"/>
    <w:rsid w:val="00902CCF"/>
    <w:rsid w:val="0092660E"/>
    <w:rsid w:val="00947C9C"/>
    <w:rsid w:val="00954726"/>
    <w:rsid w:val="00963AE6"/>
    <w:rsid w:val="00971728"/>
    <w:rsid w:val="00986AD0"/>
    <w:rsid w:val="009A7A56"/>
    <w:rsid w:val="009B3478"/>
    <w:rsid w:val="009D33E9"/>
    <w:rsid w:val="00A20FA0"/>
    <w:rsid w:val="00A432DD"/>
    <w:rsid w:val="00A518E5"/>
    <w:rsid w:val="00A5642C"/>
    <w:rsid w:val="00A645B5"/>
    <w:rsid w:val="00A90EAF"/>
    <w:rsid w:val="00AC1338"/>
    <w:rsid w:val="00AD0059"/>
    <w:rsid w:val="00AE232A"/>
    <w:rsid w:val="00AE7E44"/>
    <w:rsid w:val="00AF1D97"/>
    <w:rsid w:val="00AF780C"/>
    <w:rsid w:val="00B0223E"/>
    <w:rsid w:val="00B05A55"/>
    <w:rsid w:val="00B175D4"/>
    <w:rsid w:val="00B21F72"/>
    <w:rsid w:val="00B248F4"/>
    <w:rsid w:val="00B46BCB"/>
    <w:rsid w:val="00B8098B"/>
    <w:rsid w:val="00B858CE"/>
    <w:rsid w:val="00BD4AE8"/>
    <w:rsid w:val="00BE1E21"/>
    <w:rsid w:val="00BF057F"/>
    <w:rsid w:val="00C56313"/>
    <w:rsid w:val="00C575AD"/>
    <w:rsid w:val="00C63528"/>
    <w:rsid w:val="00CA48AF"/>
    <w:rsid w:val="00CB4A1B"/>
    <w:rsid w:val="00CC2D86"/>
    <w:rsid w:val="00CC4A63"/>
    <w:rsid w:val="00CD5A24"/>
    <w:rsid w:val="00CE5AD0"/>
    <w:rsid w:val="00CF70E9"/>
    <w:rsid w:val="00D234E1"/>
    <w:rsid w:val="00D5626B"/>
    <w:rsid w:val="00D727CA"/>
    <w:rsid w:val="00D81ECA"/>
    <w:rsid w:val="00D868BA"/>
    <w:rsid w:val="00DB13F3"/>
    <w:rsid w:val="00DC022D"/>
    <w:rsid w:val="00DD0583"/>
    <w:rsid w:val="00DE049D"/>
    <w:rsid w:val="00DE30CC"/>
    <w:rsid w:val="00DE6FB1"/>
    <w:rsid w:val="00E32BE4"/>
    <w:rsid w:val="00E368EC"/>
    <w:rsid w:val="00E50F79"/>
    <w:rsid w:val="00E52771"/>
    <w:rsid w:val="00E666A3"/>
    <w:rsid w:val="00E67BB5"/>
    <w:rsid w:val="00E92CC4"/>
    <w:rsid w:val="00EB3957"/>
    <w:rsid w:val="00EB64CA"/>
    <w:rsid w:val="00ED3CF9"/>
    <w:rsid w:val="00EE0FFB"/>
    <w:rsid w:val="00EF71E3"/>
    <w:rsid w:val="00EF7BE0"/>
    <w:rsid w:val="00F045D0"/>
    <w:rsid w:val="00F3234C"/>
    <w:rsid w:val="00F45A3B"/>
    <w:rsid w:val="00F55C2A"/>
    <w:rsid w:val="00F73587"/>
    <w:rsid w:val="00F91720"/>
    <w:rsid w:val="00F96A9D"/>
    <w:rsid w:val="00FB3BF9"/>
    <w:rsid w:val="00FF5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CAA330"/>
  <w15:chartTrackingRefBased/>
  <w15:docId w15:val="{F5C13489-A5CA-4F39-BDCD-5041AC413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0A4"/>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70A4"/>
    <w:pPr>
      <w:tabs>
        <w:tab w:val="center" w:pos="4680"/>
        <w:tab w:val="right" w:pos="9360"/>
      </w:tabs>
    </w:pPr>
  </w:style>
  <w:style w:type="character" w:customStyle="1" w:styleId="HeaderChar">
    <w:name w:val="Header Char"/>
    <w:basedOn w:val="DefaultParagraphFont"/>
    <w:link w:val="Header"/>
    <w:uiPriority w:val="99"/>
    <w:rsid w:val="000970A4"/>
  </w:style>
  <w:style w:type="paragraph" w:styleId="Footer">
    <w:name w:val="footer"/>
    <w:basedOn w:val="Normal"/>
    <w:link w:val="FooterChar"/>
    <w:uiPriority w:val="99"/>
    <w:unhideWhenUsed/>
    <w:rsid w:val="000970A4"/>
    <w:pPr>
      <w:tabs>
        <w:tab w:val="center" w:pos="4680"/>
        <w:tab w:val="right" w:pos="9360"/>
      </w:tabs>
    </w:pPr>
  </w:style>
  <w:style w:type="character" w:customStyle="1" w:styleId="FooterChar">
    <w:name w:val="Footer Char"/>
    <w:basedOn w:val="DefaultParagraphFont"/>
    <w:link w:val="Footer"/>
    <w:uiPriority w:val="99"/>
    <w:rsid w:val="000970A4"/>
  </w:style>
  <w:style w:type="character" w:styleId="Hyperlink">
    <w:name w:val="Hyperlink"/>
    <w:rsid w:val="000970A4"/>
    <w:rPr>
      <w:color w:val="0000FF"/>
      <w:u w:val="single"/>
    </w:rPr>
  </w:style>
  <w:style w:type="paragraph" w:styleId="BalloonText">
    <w:name w:val="Balloon Text"/>
    <w:basedOn w:val="Normal"/>
    <w:link w:val="BalloonTextChar"/>
    <w:uiPriority w:val="99"/>
    <w:semiHidden/>
    <w:unhideWhenUsed/>
    <w:rsid w:val="00D5626B"/>
    <w:rPr>
      <w:rFonts w:ascii="Tahoma" w:hAnsi="Tahoma" w:cs="Tahoma"/>
      <w:sz w:val="16"/>
      <w:szCs w:val="16"/>
    </w:rPr>
  </w:style>
  <w:style w:type="character" w:customStyle="1" w:styleId="BalloonTextChar">
    <w:name w:val="Balloon Text Char"/>
    <w:link w:val="BalloonText"/>
    <w:uiPriority w:val="99"/>
    <w:semiHidden/>
    <w:rsid w:val="00D5626B"/>
    <w:rPr>
      <w:rFonts w:ascii="Tahoma" w:eastAsia="Times New Roman" w:hAnsi="Tahoma" w:cs="Tahoma"/>
      <w:sz w:val="16"/>
      <w:szCs w:val="16"/>
    </w:rPr>
  </w:style>
  <w:style w:type="paragraph" w:styleId="ListParagraph">
    <w:name w:val="List Paragraph"/>
    <w:basedOn w:val="Normal"/>
    <w:uiPriority w:val="34"/>
    <w:qFormat/>
    <w:rsid w:val="00276D36"/>
    <w:pPr>
      <w:ind w:left="720"/>
    </w:pPr>
  </w:style>
  <w:style w:type="character" w:styleId="LineNumber">
    <w:name w:val="line number"/>
    <w:basedOn w:val="DefaultParagraphFont"/>
    <w:uiPriority w:val="99"/>
    <w:semiHidden/>
    <w:unhideWhenUsed/>
    <w:rsid w:val="00AF1D97"/>
  </w:style>
  <w:style w:type="paragraph" w:styleId="NoSpacing">
    <w:name w:val="No Spacing"/>
    <w:uiPriority w:val="1"/>
    <w:qFormat/>
    <w:rsid w:val="00CB4A1B"/>
    <w:rPr>
      <w:sz w:val="24"/>
      <w:szCs w:val="24"/>
    </w:rPr>
  </w:style>
  <w:style w:type="paragraph" w:customStyle="1" w:styleId="Default">
    <w:name w:val="Default"/>
    <w:rsid w:val="00CB4A1B"/>
    <w:pPr>
      <w:autoSpaceDE w:val="0"/>
      <w:autoSpaceDN w:val="0"/>
      <w:adjustRightInd w:val="0"/>
    </w:pPr>
    <w:rPr>
      <w:color w:val="000000"/>
      <w:sz w:val="24"/>
      <w:szCs w:val="24"/>
    </w:rPr>
  </w:style>
  <w:style w:type="paragraph" w:styleId="BodyText">
    <w:name w:val="Body Text"/>
    <w:basedOn w:val="Default"/>
    <w:next w:val="Default"/>
    <w:link w:val="BodyTextChar"/>
    <w:semiHidden/>
    <w:rsid w:val="00CB4A1B"/>
    <w:rPr>
      <w:color w:val="auto"/>
    </w:rPr>
  </w:style>
  <w:style w:type="character" w:customStyle="1" w:styleId="BodyTextChar">
    <w:name w:val="Body Text Char"/>
    <w:link w:val="BodyText"/>
    <w:semiHidden/>
    <w:rsid w:val="00CB4A1B"/>
    <w:rPr>
      <w:sz w:val="24"/>
      <w:szCs w:val="24"/>
    </w:rPr>
  </w:style>
  <w:style w:type="character" w:styleId="CommentReference">
    <w:name w:val="annotation reference"/>
    <w:uiPriority w:val="99"/>
    <w:semiHidden/>
    <w:unhideWhenUsed/>
    <w:rsid w:val="00AD0059"/>
    <w:rPr>
      <w:sz w:val="16"/>
      <w:szCs w:val="16"/>
    </w:rPr>
  </w:style>
  <w:style w:type="paragraph" w:styleId="CommentText">
    <w:name w:val="annotation text"/>
    <w:basedOn w:val="Normal"/>
    <w:link w:val="CommentTextChar"/>
    <w:uiPriority w:val="99"/>
    <w:unhideWhenUsed/>
    <w:rsid w:val="00AD0059"/>
    <w:rPr>
      <w:sz w:val="20"/>
      <w:szCs w:val="20"/>
    </w:rPr>
  </w:style>
  <w:style w:type="character" w:customStyle="1" w:styleId="CommentTextChar">
    <w:name w:val="Comment Text Char"/>
    <w:link w:val="CommentText"/>
    <w:uiPriority w:val="99"/>
    <w:rsid w:val="00AD0059"/>
    <w:rPr>
      <w:rFonts w:eastAsia="Times New Roman"/>
    </w:rPr>
  </w:style>
  <w:style w:type="paragraph" w:styleId="CommentSubject">
    <w:name w:val="annotation subject"/>
    <w:basedOn w:val="CommentText"/>
    <w:next w:val="CommentText"/>
    <w:link w:val="CommentSubjectChar"/>
    <w:uiPriority w:val="99"/>
    <w:semiHidden/>
    <w:unhideWhenUsed/>
    <w:rsid w:val="00AD0059"/>
    <w:rPr>
      <w:b/>
      <w:bCs/>
    </w:rPr>
  </w:style>
  <w:style w:type="character" w:customStyle="1" w:styleId="CommentSubjectChar">
    <w:name w:val="Comment Subject Char"/>
    <w:link w:val="CommentSubject"/>
    <w:uiPriority w:val="99"/>
    <w:semiHidden/>
    <w:rsid w:val="00AD0059"/>
    <w:rPr>
      <w:rFonts w:eastAsia="Times New Roman"/>
      <w:b/>
      <w:bCs/>
    </w:rPr>
  </w:style>
  <w:style w:type="character" w:styleId="FollowedHyperlink">
    <w:name w:val="FollowedHyperlink"/>
    <w:basedOn w:val="DefaultParagraphFont"/>
    <w:uiPriority w:val="99"/>
    <w:semiHidden/>
    <w:unhideWhenUsed/>
    <w:rsid w:val="009A7A56"/>
    <w:rPr>
      <w:color w:val="954F72" w:themeColor="followedHyperlink"/>
      <w:u w:val="single"/>
    </w:rPr>
  </w:style>
  <w:style w:type="paragraph" w:styleId="Revision">
    <w:name w:val="Revision"/>
    <w:hidden/>
    <w:uiPriority w:val="99"/>
    <w:semiHidden/>
    <w:rsid w:val="00AE7E44"/>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97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am.go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A918D-3EF9-46DD-B95B-188E5915E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3671</Words>
  <Characters>20930</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24552</CharactersWithSpaces>
  <SharedDoc>false</SharedDoc>
  <HLinks>
    <vt:vector size="18" baseType="variant">
      <vt:variant>
        <vt:i4>4653135</vt:i4>
      </vt:variant>
      <vt:variant>
        <vt:i4>6</vt:i4>
      </vt:variant>
      <vt:variant>
        <vt:i4>0</vt:i4>
      </vt:variant>
      <vt:variant>
        <vt:i4>5</vt:i4>
      </vt:variant>
      <vt:variant>
        <vt:lpwstr>https://www.sam.gov/</vt:lpwstr>
      </vt:variant>
      <vt:variant>
        <vt:lpwstr/>
      </vt:variant>
      <vt:variant>
        <vt:i4>3932258</vt:i4>
      </vt:variant>
      <vt:variant>
        <vt:i4>3</vt:i4>
      </vt:variant>
      <vt:variant>
        <vt:i4>0</vt:i4>
      </vt:variant>
      <vt:variant>
        <vt:i4>5</vt:i4>
      </vt:variant>
      <vt:variant>
        <vt:lpwstr>http://www.gsa.gov/</vt:lpwstr>
      </vt:variant>
      <vt:variant>
        <vt:lpwstr/>
      </vt:variant>
      <vt:variant>
        <vt:i4>5177418</vt:i4>
      </vt:variant>
      <vt:variant>
        <vt:i4>0</vt:i4>
      </vt:variant>
      <vt:variant>
        <vt:i4>0</vt:i4>
      </vt:variant>
      <vt:variant>
        <vt:i4>5</vt:i4>
      </vt:variant>
      <vt:variant>
        <vt:lpwstr>http://www.whitehouse.gov/omb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cp:lastModifiedBy>Jason Farnsworth</cp:lastModifiedBy>
  <cp:revision>3</cp:revision>
  <cp:lastPrinted>2014-12-16T17:21:00Z</cp:lastPrinted>
  <dcterms:created xsi:type="dcterms:W3CDTF">2021-04-23T18:30:00Z</dcterms:created>
  <dcterms:modified xsi:type="dcterms:W3CDTF">2021-05-17T15:56:00Z</dcterms:modified>
</cp:coreProperties>
</file>